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spacing w:line="260" w:lineRule="atLeast"/>
        <w:jc w:val="center"/>
        <w:rPr>
          <w:rFonts w:cs="Arial"/>
          <w:b/>
          <w:szCs w:val="22"/>
          <w:lang w:val="cs-CZ"/>
        </w:rPr>
      </w:pPr>
      <w:r w:rsidRPr="0069193B">
        <w:rPr>
          <w:rFonts w:cs="Arial"/>
          <w:b/>
          <w:szCs w:val="22"/>
          <w:lang w:val="cs-CZ"/>
        </w:rPr>
        <w:t>_____________________________________</w:t>
      </w: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5A1589" w:rsidP="004223BE">
      <w:pPr>
        <w:pStyle w:val="Zkladntext"/>
        <w:pBdr>
          <w:bottom w:val="single" w:sz="12" w:space="1" w:color="auto"/>
        </w:pBdr>
        <w:jc w:val="center"/>
        <w:rPr>
          <w:rFonts w:cs="Arial"/>
          <w:b/>
          <w:sz w:val="22"/>
          <w:szCs w:val="28"/>
          <w:lang w:val="cs-CZ"/>
        </w:rPr>
      </w:pPr>
      <w:r w:rsidRPr="0069193B">
        <w:rPr>
          <w:b/>
          <w:sz w:val="22"/>
          <w:szCs w:val="28"/>
          <w:lang w:val="cs-CZ"/>
        </w:rPr>
        <w:t>MMN, a.s.</w:t>
      </w:r>
    </w:p>
    <w:p w:rsidR="004223BE" w:rsidRPr="0069193B" w:rsidRDefault="004223BE" w:rsidP="004223BE">
      <w:pPr>
        <w:pStyle w:val="Zkladntext"/>
        <w:pBdr>
          <w:bottom w:val="single" w:sz="12" w:space="1" w:color="auto"/>
        </w:pBdr>
        <w:jc w:val="center"/>
        <w:rPr>
          <w:rFonts w:cs="Arial"/>
          <w:b/>
          <w:szCs w:val="22"/>
          <w:lang w:val="cs-CZ"/>
        </w:rPr>
      </w:pPr>
    </w:p>
    <w:p w:rsidR="004223BE" w:rsidRPr="0069193B" w:rsidRDefault="004223BE" w:rsidP="004223BE">
      <w:pPr>
        <w:pStyle w:val="Zkladntext"/>
        <w:pBdr>
          <w:bottom w:val="single" w:sz="12" w:space="1" w:color="auto"/>
        </w:pBdr>
        <w:jc w:val="center"/>
        <w:rPr>
          <w:rFonts w:cs="Arial"/>
          <w:b/>
          <w:szCs w:val="22"/>
          <w:lang w:val="cs-CZ"/>
        </w:rPr>
      </w:pPr>
      <w:r w:rsidRPr="0069193B">
        <w:rPr>
          <w:rFonts w:cs="Arial"/>
          <w:b/>
          <w:szCs w:val="22"/>
          <w:lang w:val="cs-CZ"/>
        </w:rPr>
        <w:t>A</w:t>
      </w:r>
    </w:p>
    <w:p w:rsidR="004223BE" w:rsidRPr="0069193B" w:rsidRDefault="004223BE" w:rsidP="004223BE">
      <w:pPr>
        <w:pStyle w:val="Zkladntext"/>
        <w:pBdr>
          <w:bottom w:val="single" w:sz="12" w:space="1" w:color="auto"/>
        </w:pBdr>
        <w:jc w:val="center"/>
        <w:rPr>
          <w:b/>
          <w:sz w:val="22"/>
          <w:szCs w:val="28"/>
          <w:lang w:val="cs-CZ"/>
        </w:rPr>
      </w:pPr>
    </w:p>
    <w:p w:rsidR="003A5D08" w:rsidRPr="0069193B" w:rsidRDefault="005A1589" w:rsidP="003A5D08">
      <w:pPr>
        <w:pStyle w:val="Zkladntext"/>
        <w:pBdr>
          <w:bottom w:val="single" w:sz="12" w:space="1" w:color="auto"/>
        </w:pBdr>
        <w:jc w:val="center"/>
        <w:rPr>
          <w:rFonts w:cs="Arial"/>
          <w:b/>
          <w:sz w:val="22"/>
          <w:szCs w:val="28"/>
          <w:lang w:val="cs-CZ"/>
        </w:rPr>
      </w:pPr>
      <w:r w:rsidRPr="0069193B">
        <w:rPr>
          <w:b/>
          <w:sz w:val="22"/>
          <w:szCs w:val="28"/>
          <w:lang w:val="cs-CZ"/>
        </w:rPr>
        <w:t>[</w:t>
      </w:r>
      <w:r w:rsidRPr="0069193B">
        <w:rPr>
          <w:b/>
          <w:i/>
          <w:sz w:val="22"/>
          <w:szCs w:val="28"/>
          <w:highlight w:val="yellow"/>
          <w:lang w:val="cs-CZ"/>
        </w:rPr>
        <w:t>doplní dodavatel</w:t>
      </w:r>
      <w:r w:rsidRPr="0069193B">
        <w:rPr>
          <w:b/>
          <w:sz w:val="22"/>
          <w:szCs w:val="28"/>
          <w:lang w:val="cs-CZ"/>
        </w:rPr>
        <w:t>]</w:t>
      </w:r>
    </w:p>
    <w:p w:rsidR="004223BE" w:rsidRPr="0069193B" w:rsidRDefault="004223BE" w:rsidP="004223BE">
      <w:pPr>
        <w:pStyle w:val="Zkladntext"/>
        <w:pBdr>
          <w:bottom w:val="single" w:sz="12" w:space="1" w:color="auto"/>
        </w:pBdr>
        <w:jc w:val="center"/>
        <w:rPr>
          <w:rFonts w:cs="Arial"/>
          <w:b/>
          <w:sz w:val="22"/>
          <w:szCs w:val="28"/>
          <w:lang w:val="cs-CZ"/>
        </w:rPr>
      </w:pPr>
    </w:p>
    <w:p w:rsidR="004223BE" w:rsidRPr="0069193B" w:rsidRDefault="004223BE" w:rsidP="004223BE">
      <w:pPr>
        <w:pStyle w:val="Zkladntext"/>
        <w:pBdr>
          <w:bottom w:val="single" w:sz="12" w:space="1" w:color="auto"/>
        </w:pBdr>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A97774" w:rsidP="004223BE">
      <w:pPr>
        <w:pStyle w:val="BodyText1"/>
        <w:jc w:val="center"/>
        <w:rPr>
          <w:b/>
          <w:spacing w:val="20"/>
          <w:sz w:val="22"/>
          <w:szCs w:val="28"/>
        </w:rPr>
      </w:pPr>
      <w:r>
        <w:rPr>
          <w:b/>
          <w:spacing w:val="20"/>
          <w:sz w:val="22"/>
          <w:szCs w:val="28"/>
        </w:rPr>
        <w:t xml:space="preserve">SMLOUVA </w:t>
      </w:r>
      <w:r w:rsidR="000D335E">
        <w:rPr>
          <w:b/>
          <w:spacing w:val="20"/>
          <w:sz w:val="22"/>
          <w:szCs w:val="28"/>
        </w:rPr>
        <w:t>NA</w:t>
      </w:r>
      <w:r>
        <w:rPr>
          <w:b/>
          <w:spacing w:val="20"/>
          <w:sz w:val="22"/>
          <w:szCs w:val="28"/>
        </w:rPr>
        <w:t xml:space="preserve"> </w:t>
      </w:r>
      <w:r w:rsidR="000D335E">
        <w:rPr>
          <w:b/>
          <w:spacing w:val="20"/>
          <w:sz w:val="22"/>
          <w:szCs w:val="28"/>
        </w:rPr>
        <w:t>DODÁNÍ A IMPLEMENTACI SÍŤOVÉ INFRASTRUKTURY A WIFI</w:t>
      </w:r>
      <w:r>
        <w:rPr>
          <w:b/>
          <w:spacing w:val="20"/>
          <w:sz w:val="22"/>
          <w:szCs w:val="28"/>
        </w:rPr>
        <w:t xml:space="preserve"> A POSKYTOVÁNÍ SOUVISEJÍCÍCH SLUŽEB</w:t>
      </w:r>
    </w:p>
    <w:p w:rsidR="004223BE" w:rsidRPr="0069193B" w:rsidRDefault="004223BE" w:rsidP="004223BE">
      <w:pPr>
        <w:pStyle w:val="BodyText1"/>
        <w:jc w:val="center"/>
        <w:rPr>
          <w:b/>
          <w:spacing w:val="20"/>
          <w:sz w:val="22"/>
          <w:szCs w:val="28"/>
        </w:rPr>
      </w:pPr>
      <w:r w:rsidRPr="0069193B">
        <w:rPr>
          <w:b/>
          <w:spacing w:val="20"/>
          <w:sz w:val="22"/>
          <w:szCs w:val="28"/>
        </w:rPr>
        <w:t xml:space="preserve"> </w:t>
      </w: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spacing w:line="260" w:lineRule="atLeast"/>
        <w:jc w:val="center"/>
        <w:rPr>
          <w:rFonts w:cs="Arial"/>
          <w:b/>
          <w:szCs w:val="22"/>
          <w:lang w:val="cs-CZ"/>
        </w:rPr>
      </w:pPr>
      <w:r w:rsidRPr="0069193B">
        <w:rPr>
          <w:rFonts w:cs="Arial"/>
          <w:b/>
          <w:szCs w:val="22"/>
          <w:lang w:val="cs-CZ"/>
        </w:rPr>
        <w:t>_____________________________________</w:t>
      </w:r>
    </w:p>
    <w:p w:rsidR="00C8263B" w:rsidRPr="0069193B" w:rsidRDefault="00C8263B">
      <w:pPr>
        <w:rPr>
          <w:rFonts w:cs="Arial"/>
          <w:b/>
          <w:szCs w:val="22"/>
          <w:lang w:val="cs-CZ"/>
        </w:rPr>
      </w:pPr>
      <w:r w:rsidRPr="0069193B">
        <w:rPr>
          <w:rFonts w:cs="Arial"/>
          <w:bCs/>
          <w:szCs w:val="22"/>
          <w:lang w:val="cs-CZ"/>
        </w:rPr>
        <w:br w:type="page"/>
      </w:r>
    </w:p>
    <w:p w:rsidR="00E170F1" w:rsidRPr="0069193B" w:rsidRDefault="00EE6A77" w:rsidP="005A1589">
      <w:pPr>
        <w:pStyle w:val="BodyText1"/>
      </w:pPr>
      <w:r w:rsidRPr="0069193B">
        <w:lastRenderedPageBreak/>
        <w:t xml:space="preserve">Společnost </w:t>
      </w:r>
      <w:r w:rsidR="005A1589" w:rsidRPr="0069193B">
        <w:rPr>
          <w:b/>
        </w:rPr>
        <w:t>MMN, a.s.</w:t>
      </w:r>
      <w:r w:rsidR="00E170F1" w:rsidRPr="0069193B">
        <w:t xml:space="preserve">, se sídlem </w:t>
      </w:r>
      <w:proofErr w:type="spellStart"/>
      <w:r w:rsidR="005A1589" w:rsidRPr="0069193B">
        <w:t>Metyšova</w:t>
      </w:r>
      <w:proofErr w:type="spellEnd"/>
      <w:r w:rsidR="005A1589" w:rsidRPr="0069193B">
        <w:t xml:space="preserve"> 465, 514 01 Jilemnice</w:t>
      </w:r>
      <w:r w:rsidR="00E170F1" w:rsidRPr="0069193B">
        <w:t xml:space="preserve">, IČO: </w:t>
      </w:r>
      <w:r w:rsidR="005A1589" w:rsidRPr="0069193B">
        <w:t>054 21 888</w:t>
      </w:r>
      <w:r w:rsidR="00E170F1" w:rsidRPr="0069193B">
        <w:t xml:space="preserve">, </w:t>
      </w:r>
      <w:r w:rsidR="004D638F" w:rsidRPr="0069193B">
        <w:t xml:space="preserve">DIČ: CZ05421888, </w:t>
      </w:r>
      <w:r w:rsidR="00E170F1" w:rsidRPr="0069193B">
        <w:t>zapsaná</w:t>
      </w:r>
      <w:r w:rsidR="00644B72" w:rsidRPr="0069193B">
        <w:t xml:space="preserve"> </w:t>
      </w:r>
      <w:r w:rsidR="00B555B0" w:rsidRPr="0069193B">
        <w:t xml:space="preserve">v obchodním rejstříku </w:t>
      </w:r>
      <w:r w:rsidR="005A1589" w:rsidRPr="0069193B">
        <w:t>Krajského</w:t>
      </w:r>
      <w:r w:rsidR="003856A8" w:rsidRPr="0069193B">
        <w:t xml:space="preserve"> soudu v</w:t>
      </w:r>
      <w:r w:rsidR="005A1589" w:rsidRPr="0069193B">
        <w:t> Hradci Králové</w:t>
      </w:r>
      <w:r w:rsidR="003856A8" w:rsidRPr="0069193B">
        <w:t xml:space="preserve">, </w:t>
      </w:r>
      <w:proofErr w:type="spellStart"/>
      <w:r w:rsidR="00644B72" w:rsidRPr="0069193B">
        <w:t>sp</w:t>
      </w:r>
      <w:proofErr w:type="spellEnd"/>
      <w:r w:rsidR="00644B72" w:rsidRPr="0069193B">
        <w:t>.</w:t>
      </w:r>
      <w:r w:rsidR="00530B0F" w:rsidRPr="0069193B">
        <w:t xml:space="preserve"> </w:t>
      </w:r>
      <w:r w:rsidR="00644B72" w:rsidRPr="0069193B">
        <w:t xml:space="preserve">zn. </w:t>
      </w:r>
      <w:r w:rsidR="005A1589" w:rsidRPr="0069193B">
        <w:t xml:space="preserve">B 3506 </w:t>
      </w:r>
      <w:r w:rsidR="00E170F1" w:rsidRPr="0069193B">
        <w:t>(„</w:t>
      </w:r>
      <w:r w:rsidR="00F40CBB">
        <w:rPr>
          <w:b/>
        </w:rPr>
        <w:t>Zadavat</w:t>
      </w:r>
      <w:r w:rsidR="005A1589" w:rsidRPr="0069193B">
        <w:rPr>
          <w:b/>
        </w:rPr>
        <w:t>el</w:t>
      </w:r>
      <w:r w:rsidR="00E170F1" w:rsidRPr="0069193B">
        <w:t xml:space="preserve">“), </w:t>
      </w:r>
      <w:r w:rsidR="00DE19E3" w:rsidRPr="0069193B">
        <w:t xml:space="preserve">zastoupená </w:t>
      </w:r>
      <w:r w:rsidR="005A1589" w:rsidRPr="0069193B">
        <w:t>MUDr. Jiřím Kalenským, předsedou představenstva a Ing. Otou Krejčím, členem představenstva</w:t>
      </w:r>
      <w:r w:rsidR="00E170F1" w:rsidRPr="0069193B">
        <w:t>,</w:t>
      </w:r>
      <w:r w:rsidR="004D638F" w:rsidRPr="0069193B">
        <w:t xml:space="preserve"> bankovní spojení: Komerční banka, a.s., číslo účtu: 115-3453310267/0100</w:t>
      </w:r>
    </w:p>
    <w:p w:rsidR="00E170F1" w:rsidRPr="0069193B" w:rsidRDefault="00E170F1" w:rsidP="00B655F0">
      <w:pPr>
        <w:pStyle w:val="BodyText1"/>
      </w:pPr>
    </w:p>
    <w:p w:rsidR="00E170F1" w:rsidRPr="0069193B" w:rsidRDefault="00E170F1" w:rsidP="00B655F0">
      <w:pPr>
        <w:pStyle w:val="BodyText1"/>
      </w:pPr>
      <w:r w:rsidRPr="0069193B">
        <w:t>a</w:t>
      </w:r>
    </w:p>
    <w:p w:rsidR="00E170F1" w:rsidRPr="0069193B" w:rsidRDefault="00E170F1" w:rsidP="00B655F0">
      <w:pPr>
        <w:pStyle w:val="BodyText1"/>
      </w:pPr>
    </w:p>
    <w:p w:rsidR="00E170F1" w:rsidRPr="00656645" w:rsidRDefault="00EE6A77" w:rsidP="00B655F0">
      <w:pPr>
        <w:pStyle w:val="BodyText1"/>
      </w:pPr>
      <w:r w:rsidRPr="00656645">
        <w:t xml:space="preserve">Společnost </w:t>
      </w:r>
      <w:r w:rsidR="005A1589" w:rsidRPr="00656645">
        <w:rPr>
          <w:b/>
        </w:rPr>
        <w:t>[</w:t>
      </w:r>
      <w:r w:rsidR="00656645" w:rsidRPr="00656645">
        <w:rPr>
          <w:b/>
          <w:highlight w:val="yellow"/>
        </w:rPr>
        <w:t>DOPLNÍ DODAVATEL</w:t>
      </w:r>
      <w:r w:rsidR="005A1589" w:rsidRPr="00656645">
        <w:rPr>
          <w:b/>
        </w:rPr>
        <w:t>]</w:t>
      </w:r>
      <w:r w:rsidR="00E170F1" w:rsidRPr="00656645">
        <w:t>, se sídlem</w:t>
      </w:r>
      <w:r w:rsidR="004D638F" w:rsidRPr="00656645">
        <w:t xml:space="preserve"> [</w:t>
      </w:r>
      <w:r w:rsidR="00656645" w:rsidRPr="00656645">
        <w:rPr>
          <w:highlight w:val="yellow"/>
        </w:rPr>
        <w:t>DOPLNÍ DODAVATEL</w:t>
      </w:r>
      <w:r w:rsidR="004D638F" w:rsidRPr="00656645">
        <w:t>]</w:t>
      </w:r>
      <w:r w:rsidR="00E170F1" w:rsidRPr="00656645">
        <w:t xml:space="preserve">, IČO: </w:t>
      </w:r>
      <w:r w:rsidR="004D638F" w:rsidRPr="00656645">
        <w:t>[</w:t>
      </w:r>
      <w:r w:rsidR="00656645" w:rsidRPr="00656645">
        <w:rPr>
          <w:highlight w:val="yellow"/>
        </w:rPr>
        <w:t>DOPLNÍ DODAVATEL</w:t>
      </w:r>
      <w:r w:rsidR="004D638F" w:rsidRPr="00656645">
        <w:t>]</w:t>
      </w:r>
      <w:r w:rsidR="00E170F1" w:rsidRPr="00656645">
        <w:t>,</w:t>
      </w:r>
      <w:r w:rsidR="004D638F" w:rsidRPr="00656645">
        <w:t xml:space="preserve"> DIČ:</w:t>
      </w:r>
      <w:r w:rsidR="00E170F1" w:rsidRPr="00656645">
        <w:t xml:space="preserve"> </w:t>
      </w:r>
      <w:r w:rsidR="004D638F" w:rsidRPr="00656645">
        <w:t>[</w:t>
      </w:r>
      <w:r w:rsidR="00656645" w:rsidRPr="00656645">
        <w:rPr>
          <w:highlight w:val="yellow"/>
        </w:rPr>
        <w:t>DOPLNÍ DODAVATEL</w:t>
      </w:r>
      <w:r w:rsidR="004D638F" w:rsidRPr="00656645">
        <w:t xml:space="preserve">], </w:t>
      </w:r>
      <w:r w:rsidR="00B555B0" w:rsidRPr="00656645">
        <w:t xml:space="preserve">zapsaná v obchodním rejstříku </w:t>
      </w:r>
      <w:r w:rsidR="004D638F" w:rsidRPr="00656645">
        <w:t>[</w:t>
      </w:r>
      <w:r w:rsidR="00656645" w:rsidRPr="00656645">
        <w:rPr>
          <w:highlight w:val="yellow"/>
        </w:rPr>
        <w:t>DOPLNÍ DODAVATEL</w:t>
      </w:r>
      <w:r w:rsidR="004D638F" w:rsidRPr="00656645">
        <w:t>]</w:t>
      </w:r>
      <w:r w:rsidR="00B555B0" w:rsidRPr="00656645">
        <w:t xml:space="preserve"> soudu v </w:t>
      </w:r>
      <w:r w:rsidR="004D638F" w:rsidRPr="00656645">
        <w:t>[</w:t>
      </w:r>
      <w:r w:rsidR="00A42779" w:rsidRPr="00656645">
        <w:rPr>
          <w:highlight w:val="yellow"/>
        </w:rPr>
        <w:t>DOPLNÍ DOD</w:t>
      </w:r>
      <w:r w:rsidR="00656645" w:rsidRPr="00656645">
        <w:rPr>
          <w:highlight w:val="yellow"/>
        </w:rPr>
        <w:t>AVATEL</w:t>
      </w:r>
      <w:r w:rsidR="004D638F" w:rsidRPr="00656645">
        <w:t>]</w:t>
      </w:r>
      <w:r w:rsidR="00B555B0" w:rsidRPr="00656645">
        <w:t xml:space="preserve">, </w:t>
      </w:r>
      <w:proofErr w:type="spellStart"/>
      <w:r w:rsidR="00B555B0" w:rsidRPr="00656645">
        <w:t>sp</w:t>
      </w:r>
      <w:proofErr w:type="spellEnd"/>
      <w:r w:rsidR="00B555B0" w:rsidRPr="00656645">
        <w:t>.</w:t>
      </w:r>
      <w:r w:rsidR="00530B0F" w:rsidRPr="00656645">
        <w:t xml:space="preserve"> </w:t>
      </w:r>
      <w:r w:rsidR="00B555B0" w:rsidRPr="00656645">
        <w:t xml:space="preserve">zn. </w:t>
      </w:r>
      <w:r w:rsidR="004D638F" w:rsidRPr="00656645">
        <w:t>[</w:t>
      </w:r>
      <w:r w:rsidR="00656645" w:rsidRPr="00656645">
        <w:rPr>
          <w:highlight w:val="yellow"/>
        </w:rPr>
        <w:t>DOPLNÍ DODAVATEL</w:t>
      </w:r>
      <w:r w:rsidR="004D638F" w:rsidRPr="00656645">
        <w:t>]</w:t>
      </w:r>
      <w:r w:rsidR="003856A8" w:rsidRPr="00656645">
        <w:t xml:space="preserve"> </w:t>
      </w:r>
      <w:r w:rsidR="00E170F1" w:rsidRPr="00656645">
        <w:t>(„</w:t>
      </w:r>
      <w:r w:rsidR="004D638F" w:rsidRPr="00656645">
        <w:rPr>
          <w:b/>
        </w:rPr>
        <w:t>Dodavatel</w:t>
      </w:r>
      <w:r w:rsidR="00E170F1" w:rsidRPr="00656645">
        <w:t xml:space="preserve">“), </w:t>
      </w:r>
      <w:r w:rsidR="00DE19E3" w:rsidRPr="00656645">
        <w:t xml:space="preserve">zastoupená </w:t>
      </w:r>
      <w:r w:rsidR="004D638F" w:rsidRPr="00656645">
        <w:t>[</w:t>
      </w:r>
      <w:r w:rsidR="00656645" w:rsidRPr="00656645">
        <w:rPr>
          <w:highlight w:val="yellow"/>
        </w:rPr>
        <w:t>DOPLNÍ DODAVATEL</w:t>
      </w:r>
      <w:r w:rsidR="004D638F" w:rsidRPr="00656645">
        <w:t>]</w:t>
      </w:r>
      <w:r w:rsidR="00E170F1" w:rsidRPr="00656645">
        <w:t>,</w:t>
      </w:r>
      <w:r w:rsidR="004D638F" w:rsidRPr="00656645">
        <w:t xml:space="preserve"> bankovní spojení: [</w:t>
      </w:r>
      <w:r w:rsidR="00656645" w:rsidRPr="00656645">
        <w:rPr>
          <w:highlight w:val="yellow"/>
        </w:rPr>
        <w:t>DOPLNÍ DODAVATEL</w:t>
      </w:r>
      <w:r w:rsidR="004D638F" w:rsidRPr="00656645">
        <w:t>], číslo účtu: [</w:t>
      </w:r>
      <w:r w:rsidR="00656645" w:rsidRPr="00656645">
        <w:rPr>
          <w:highlight w:val="yellow"/>
        </w:rPr>
        <w:t>DOPLNÍ DODAVATEL</w:t>
      </w:r>
      <w:r w:rsidR="004D638F" w:rsidRPr="00656645">
        <w:t>]</w:t>
      </w:r>
    </w:p>
    <w:p w:rsidR="00E170F1" w:rsidRPr="00656645" w:rsidRDefault="00E170F1" w:rsidP="00B655F0">
      <w:pPr>
        <w:pStyle w:val="BodyText1"/>
      </w:pPr>
    </w:p>
    <w:p w:rsidR="00E170F1" w:rsidRPr="0069193B" w:rsidRDefault="004D638F" w:rsidP="00B655F0">
      <w:pPr>
        <w:pStyle w:val="BodyText1"/>
      </w:pPr>
      <w:r w:rsidRPr="0069193B">
        <w:t>(</w:t>
      </w:r>
      <w:r w:rsidR="00F40CBB">
        <w:t>Zadavat</w:t>
      </w:r>
      <w:r w:rsidRPr="0069193B">
        <w:t>el a Dodavatel společně též jako „</w:t>
      </w:r>
      <w:r w:rsidRPr="0069193B">
        <w:rPr>
          <w:b/>
        </w:rPr>
        <w:t>Smluvní strany</w:t>
      </w:r>
      <w:r w:rsidRPr="0069193B">
        <w:t>“ nebo každý jednotlivě jako „</w:t>
      </w:r>
      <w:r w:rsidRPr="0069193B">
        <w:rPr>
          <w:b/>
        </w:rPr>
        <w:t>Smluvní strana</w:t>
      </w:r>
      <w:r w:rsidRPr="0069193B">
        <w:t>“)</w:t>
      </w:r>
    </w:p>
    <w:p w:rsidR="004D638F" w:rsidRPr="0069193B" w:rsidRDefault="004D638F" w:rsidP="00B655F0">
      <w:pPr>
        <w:pStyle w:val="BodyText1"/>
      </w:pPr>
    </w:p>
    <w:p w:rsidR="00E170F1" w:rsidRPr="0069193B" w:rsidRDefault="00E170F1" w:rsidP="00B655F0">
      <w:pPr>
        <w:pStyle w:val="BodyText1"/>
      </w:pPr>
      <w:r w:rsidRPr="0069193B">
        <w:t xml:space="preserve">uzavírají v souladu s ustanovením </w:t>
      </w:r>
      <w:r w:rsidR="004D638F" w:rsidRPr="0069193B">
        <w:t>§ 1746 odst. 2</w:t>
      </w:r>
      <w:r w:rsidRPr="0069193B">
        <w:t xml:space="preserve"> zákona č. </w:t>
      </w:r>
      <w:r w:rsidR="00075E70" w:rsidRPr="0069193B">
        <w:t>89/2012 Sb., občanský zákoník, ve znění pozdějších předpisů („</w:t>
      </w:r>
      <w:r w:rsidR="00075E70" w:rsidRPr="0069193B">
        <w:rPr>
          <w:b/>
        </w:rPr>
        <w:t>Občanský zákoník</w:t>
      </w:r>
      <w:r w:rsidR="00075E70" w:rsidRPr="0069193B">
        <w:t>“),</w:t>
      </w:r>
      <w:r w:rsidRPr="0069193B">
        <w:t xml:space="preserve"> tuto smlouvu:</w:t>
      </w:r>
    </w:p>
    <w:p w:rsidR="00E170F1" w:rsidRPr="0069193B" w:rsidRDefault="00E170F1" w:rsidP="00B655F0">
      <w:pPr>
        <w:pStyle w:val="BodyText1"/>
      </w:pPr>
    </w:p>
    <w:p w:rsidR="00E96092" w:rsidRPr="0069193B" w:rsidRDefault="007711E1" w:rsidP="00EE6BBD">
      <w:pPr>
        <w:pStyle w:val="smlouvaheading1"/>
        <w:tabs>
          <w:tab w:val="clear" w:pos="794"/>
          <w:tab w:val="left" w:pos="709"/>
        </w:tabs>
        <w:ind w:hanging="1070"/>
      </w:pPr>
      <w:r>
        <w:t>preambule</w:t>
      </w:r>
    </w:p>
    <w:p w:rsidR="00E96092" w:rsidRPr="0069193B" w:rsidRDefault="00E96092" w:rsidP="003E0951">
      <w:pPr>
        <w:pStyle w:val="smlouvaheading2"/>
      </w:pPr>
      <w:bookmarkStart w:id="0" w:name="_Ref519154136"/>
      <w:r w:rsidRPr="0069193B">
        <w:t xml:space="preserve">Tato Smlouva je uzavřena na základě výsledku zadávacího řízení s názvem </w:t>
      </w:r>
      <w:r w:rsidRPr="0069193B">
        <w:rPr>
          <w:i/>
        </w:rPr>
        <w:t>„Nový nemocniční informační systém pro 21. století“</w:t>
      </w:r>
      <w:r w:rsidR="00F02697">
        <w:t>(„</w:t>
      </w:r>
      <w:r w:rsidR="00F02697" w:rsidRPr="00F02697">
        <w:rPr>
          <w:b/>
        </w:rPr>
        <w:t>Veřejná zakázka</w:t>
      </w:r>
      <w:r w:rsidR="00F02697">
        <w:t>“),</w:t>
      </w:r>
      <w:r w:rsidRPr="0069193B">
        <w:t xml:space="preserve"> které bylo uveřejněno ve Věstníku veřejných zakázek ve smyslu zákona č. 134/2016 Sb., o zadávání veřejných zakázek, ve znění pozdějších předpisů</w:t>
      </w:r>
      <w:r w:rsidR="00A75301">
        <w:t xml:space="preserve"> („</w:t>
      </w:r>
      <w:r w:rsidR="00A75301" w:rsidRPr="00A75301">
        <w:rPr>
          <w:b/>
        </w:rPr>
        <w:t>ZZVZ</w:t>
      </w:r>
      <w:r w:rsidR="00A75301">
        <w:t>“)</w:t>
      </w:r>
      <w:r w:rsidRPr="0069193B">
        <w:t>. Jednotlivá ujednání této Smlouvy musí být vykládána v souladu se zadávacími podmínkami uvedenými v zadávací dokumentaci Veřejné zakázky a v souladu s nabídkou Dodavatele podanou v rámci Veřejné zakázky.</w:t>
      </w:r>
      <w:bookmarkEnd w:id="0"/>
    </w:p>
    <w:p w:rsidR="00E96092" w:rsidRPr="0069193B" w:rsidRDefault="00E96092" w:rsidP="003E0951">
      <w:pPr>
        <w:pStyle w:val="smlouvaheading2"/>
      </w:pPr>
      <w:bookmarkStart w:id="1" w:name="_Ref519493773"/>
      <w:r w:rsidRPr="0069193B">
        <w:t xml:space="preserve">V rámci Veřejné zakázky </w:t>
      </w:r>
      <w:r w:rsidR="00F40CBB">
        <w:t>Zadavat</w:t>
      </w:r>
      <w:r w:rsidRPr="0069193B">
        <w:t xml:space="preserve">el </w:t>
      </w:r>
      <w:r w:rsidR="000D335E">
        <w:t>poptal</w:t>
      </w:r>
      <w:r w:rsidRPr="0069193B">
        <w:t xml:space="preserve"> </w:t>
      </w:r>
      <w:r w:rsidR="000D335E">
        <w:t xml:space="preserve">dodávku a implementaci lan síťové infrastruktury, </w:t>
      </w:r>
      <w:proofErr w:type="spellStart"/>
      <w:r w:rsidR="000D335E">
        <w:t>WiFi</w:t>
      </w:r>
      <w:proofErr w:type="spellEnd"/>
      <w:r w:rsidR="00ED6E29">
        <w:t xml:space="preserve"> a</w:t>
      </w:r>
      <w:r w:rsidR="000D335E">
        <w:t xml:space="preserve"> poskytnutí</w:t>
      </w:r>
      <w:r w:rsidR="00ED6E29">
        <w:t xml:space="preserve"> </w:t>
      </w:r>
      <w:proofErr w:type="spellStart"/>
      <w:r w:rsidR="00ED6E29">
        <w:t>přísĺušných</w:t>
      </w:r>
      <w:proofErr w:type="spellEnd"/>
      <w:r w:rsidR="000D335E">
        <w:t xml:space="preserve"> licencí </w:t>
      </w:r>
      <w:r w:rsidRPr="0069193B">
        <w:t>(„</w:t>
      </w:r>
      <w:r w:rsidR="000D335E">
        <w:rPr>
          <w:b/>
        </w:rPr>
        <w:t>Síť</w:t>
      </w:r>
      <w:r w:rsidRPr="0069193B">
        <w:t>“)</w:t>
      </w:r>
      <w:r w:rsidR="00A75301">
        <w:t>,</w:t>
      </w:r>
      <w:r w:rsidR="00ED6E29">
        <w:t xml:space="preserve"> a to</w:t>
      </w:r>
      <w:r w:rsidRPr="0069193B">
        <w:t xml:space="preserve"> včetně </w:t>
      </w:r>
      <w:r w:rsidR="000D335E">
        <w:t>dalších souvisejících služeb</w:t>
      </w:r>
      <w:r w:rsidRPr="0069193B">
        <w:t>.</w:t>
      </w:r>
      <w:bookmarkEnd w:id="1"/>
    </w:p>
    <w:p w:rsidR="00E96092" w:rsidRDefault="00890F00" w:rsidP="003E0951">
      <w:pPr>
        <w:pStyle w:val="smlouvaheading2"/>
      </w:pPr>
      <w:r w:rsidRPr="00127AAA">
        <w:t xml:space="preserve">Spolufinancování realizace díla </w:t>
      </w:r>
      <w:r w:rsidR="00D95D25">
        <w:t>bude zajištěno</w:t>
      </w:r>
      <w:r w:rsidRPr="00127AAA">
        <w:t xml:space="preserve"> z fondů Evropské unie prostřednictvím Integrovaného regionálního operačního programu (dále jen „</w:t>
      </w:r>
      <w:r w:rsidRPr="00B607D7">
        <w:rPr>
          <w:b/>
        </w:rPr>
        <w:t>IROP</w:t>
      </w:r>
      <w:r w:rsidRPr="00127AAA">
        <w:t xml:space="preserve">“) v rámci specifického cíle 3.2 „Zvyšování efektivity a transparentnosti veřejné správy prostřednictvím rozvoje využití a kvality systémů IKT“, který je </w:t>
      </w:r>
      <w:r w:rsidRPr="00127AAA">
        <w:rPr>
          <w:color w:val="auto"/>
        </w:rPr>
        <w:t xml:space="preserve">realizován na základě výzvy č. 28 </w:t>
      </w:r>
      <w:r>
        <w:rPr>
          <w:color w:val="auto"/>
        </w:rPr>
        <w:t>IROP</w:t>
      </w:r>
      <w:r w:rsidRPr="00127AAA">
        <w:rPr>
          <w:color w:val="auto"/>
        </w:rPr>
        <w:t xml:space="preserve"> s názvem „Specifické informační a komunikační systémy a infrastruktura II.“</w:t>
      </w:r>
      <w:r w:rsidRPr="00127AAA">
        <w:t xml:space="preserve">, a to na základě projektu připraveného </w:t>
      </w:r>
      <w:r w:rsidR="00D95D25">
        <w:t>Zadavatelem</w:t>
      </w:r>
      <w:r w:rsidRPr="00127AAA">
        <w:t xml:space="preserve"> s názvem </w:t>
      </w:r>
      <w:r w:rsidRPr="00127AAA">
        <w:rPr>
          <w:color w:val="auto"/>
        </w:rPr>
        <w:t>„</w:t>
      </w:r>
      <w:r w:rsidRPr="00127AAA">
        <w:rPr>
          <w:b/>
        </w:rPr>
        <w:t>Nový nemocniční informační systém pro 21. století</w:t>
      </w:r>
      <w:r w:rsidRPr="00127AAA">
        <w:rPr>
          <w:color w:val="auto"/>
        </w:rPr>
        <w:t xml:space="preserve">“ </w:t>
      </w:r>
      <w:r w:rsidRPr="00127AAA">
        <w:t xml:space="preserve">s registračním číslem </w:t>
      </w:r>
      <w:r w:rsidRPr="00127AAA">
        <w:rPr>
          <w:b/>
        </w:rPr>
        <w:t>CZ.06.3.05/0.0/0.0/16_044/0005481</w:t>
      </w:r>
      <w:r>
        <w:rPr>
          <w:b/>
        </w:rPr>
        <w:t>.</w:t>
      </w:r>
      <w:r>
        <w:rPr>
          <w:b/>
        </w:rPr>
        <w:br/>
      </w:r>
      <w:r>
        <w:br/>
      </w:r>
      <w:r w:rsidR="00E96092" w:rsidRPr="0069193B">
        <w:t xml:space="preserve">Smluvní strany budou při realizaci Smlouvy postupovat v souladu s aktuálním programovým dokumentem Integrovaného regionálního operačního programu pro období 2014–2020 a Obecnými pravidly pro žadatele a příjemce pro všechny specifické cíle a výzvy v rámci IROP v platné verzi (vydání 1.10 platné od 27. října 2017 či novější). Realizace Smlouvy musí probíhat v souladu s výzvou k předkládání žádostí o finanční podporu relevantní pro účel a předmět této smlouvy včetně jejich veškerých </w:t>
      </w:r>
      <w:proofErr w:type="gramStart"/>
      <w:r w:rsidR="00E96092" w:rsidRPr="0069193B">
        <w:t>příloh  a v souladu</w:t>
      </w:r>
      <w:proofErr w:type="gramEnd"/>
      <w:r w:rsidR="00E96092" w:rsidRPr="0069193B">
        <w:t xml:space="preserve"> s příručkami, metodikami, oficiálními doporučeními, oznámeními a dalšími písemnými pokyny řídícího orgánu či z</w:t>
      </w:r>
      <w:r w:rsidR="00AD03D4" w:rsidRPr="0069193B">
        <w:t xml:space="preserve">prostředkujícího subjektu </w:t>
      </w:r>
      <w:r w:rsidR="001A54C9" w:rsidRPr="0069193B">
        <w:t>v</w:t>
      </w:r>
      <w:r w:rsidR="00E96092" w:rsidRPr="0069193B">
        <w:t xml:space="preserve">ýzvy v aktuálním platném a účinném znění. </w:t>
      </w:r>
      <w:r w:rsidR="00E96092" w:rsidRPr="00656645">
        <w:rPr>
          <w:b/>
        </w:rPr>
        <w:t>Smluvní strany prohlašují, že obsah uvedených dokumentů je jim znám.</w:t>
      </w:r>
    </w:p>
    <w:p w:rsidR="0015522A" w:rsidRPr="00EE6BBD" w:rsidRDefault="0015522A" w:rsidP="00086404">
      <w:pPr>
        <w:pStyle w:val="smlouvaheading1"/>
        <w:tabs>
          <w:tab w:val="clear" w:pos="794"/>
          <w:tab w:val="left" w:pos="709"/>
        </w:tabs>
        <w:ind w:hanging="1070"/>
      </w:pPr>
      <w:bookmarkStart w:id="2" w:name="_Ref518640810"/>
      <w:r w:rsidRPr="00EE6BBD">
        <w:t>Definice</w:t>
      </w:r>
      <w:bookmarkEnd w:id="2"/>
      <w:r w:rsidRPr="00EE6BBD">
        <w:t xml:space="preserve"> pojmů </w:t>
      </w:r>
    </w:p>
    <w:p w:rsidR="0015522A" w:rsidRPr="0069193B" w:rsidRDefault="0015522A" w:rsidP="003E0951">
      <w:pPr>
        <w:pStyle w:val="smlouvaheading2"/>
        <w:rPr>
          <w:b/>
          <w:bCs/>
        </w:rPr>
      </w:pPr>
      <w:bookmarkStart w:id="3" w:name="_Ref333829756"/>
      <w:r w:rsidRPr="0069193B">
        <w:t xml:space="preserve">Níže uvedené pojmy mají význam definovaný v tomto článku </w:t>
      </w:r>
      <w:r w:rsidR="00FE5D6C" w:rsidRPr="0069193B">
        <w:fldChar w:fldCharType="begin"/>
      </w:r>
      <w:r w:rsidRPr="0069193B">
        <w:instrText xml:space="preserve"> REF _Ref518640810 \r \h </w:instrText>
      </w:r>
      <w:r w:rsidR="00FE5D6C" w:rsidRPr="0069193B">
        <w:fldChar w:fldCharType="separate"/>
      </w:r>
      <w:r w:rsidR="00ED6E29">
        <w:t>2</w:t>
      </w:r>
      <w:r w:rsidR="00FE5D6C" w:rsidRPr="0069193B">
        <w:fldChar w:fldCharType="end"/>
      </w:r>
      <w:r w:rsidRPr="0069193B">
        <w:t xml:space="preserve"> s tím, že v textu Smlouvy jsou uvedeny vždy s velkým počátečním písmenem:</w:t>
      </w:r>
      <w:bookmarkEnd w:id="3"/>
      <w:r w:rsidRPr="0069193B">
        <w:rPr>
          <w:b/>
          <w:bCs/>
        </w:rPr>
        <w:t xml:space="preserve"> </w:t>
      </w:r>
    </w:p>
    <w:p w:rsidR="00D86D49" w:rsidRDefault="00D86D49" w:rsidP="003E0951">
      <w:pPr>
        <w:pStyle w:val="smlouvaheading2"/>
        <w:numPr>
          <w:ilvl w:val="0"/>
          <w:numId w:val="0"/>
        </w:numPr>
        <w:ind w:left="794"/>
      </w:pPr>
      <w:r>
        <w:t>„</w:t>
      </w:r>
      <w:r w:rsidRPr="00656645">
        <w:rPr>
          <w:b/>
        </w:rPr>
        <w:t>Akceptace</w:t>
      </w:r>
      <w:r>
        <w:t xml:space="preserve">“ – proces posouzení souladu plnění s Akceptačními kritérii, upravený v čl. </w:t>
      </w:r>
      <w:r w:rsidR="00FE5D6C">
        <w:fldChar w:fldCharType="begin"/>
      </w:r>
      <w:r>
        <w:instrText xml:space="preserve"> REF _Ref519260108 \r \h </w:instrText>
      </w:r>
      <w:r w:rsidR="00FE5D6C">
        <w:fldChar w:fldCharType="separate"/>
      </w:r>
      <w:r w:rsidR="00ED6E29">
        <w:t>15</w:t>
      </w:r>
      <w:r w:rsidR="00FE5D6C">
        <w:fldChar w:fldCharType="end"/>
      </w:r>
      <w:r>
        <w:t>.</w:t>
      </w:r>
    </w:p>
    <w:p w:rsidR="00D86D49" w:rsidRPr="00A75301" w:rsidRDefault="00D86D49" w:rsidP="003E0951">
      <w:pPr>
        <w:pStyle w:val="smlouvaheading2"/>
        <w:numPr>
          <w:ilvl w:val="0"/>
          <w:numId w:val="0"/>
        </w:numPr>
        <w:ind w:left="794"/>
      </w:pPr>
      <w:r w:rsidRPr="00A75301">
        <w:t>„</w:t>
      </w:r>
      <w:r w:rsidRPr="00A75301">
        <w:rPr>
          <w:b/>
          <w:bCs/>
        </w:rPr>
        <w:t>Akceptační kritéria</w:t>
      </w:r>
      <w:r w:rsidRPr="00A75301">
        <w:t>“ - cílová kritéria uvedená v této Smlouvě popř. stanovená Smluvními stranami v rámci Implementační analýzy. Akceptační kritéria slouží k</w:t>
      </w:r>
      <w:r>
        <w:t> úspěšnému provedení Akceptace</w:t>
      </w:r>
      <w:r w:rsidRPr="00A75301">
        <w:t>.</w:t>
      </w:r>
    </w:p>
    <w:p w:rsidR="00D86D49" w:rsidRPr="00656645" w:rsidRDefault="00D86D49" w:rsidP="003E0951">
      <w:pPr>
        <w:pStyle w:val="smlouvaheading2"/>
        <w:numPr>
          <w:ilvl w:val="0"/>
          <w:numId w:val="0"/>
        </w:numPr>
        <w:ind w:left="794"/>
      </w:pPr>
      <w:r w:rsidRPr="00656645">
        <w:t>„</w:t>
      </w:r>
      <w:r w:rsidRPr="00656645">
        <w:rPr>
          <w:b/>
          <w:bCs/>
        </w:rPr>
        <w:t>Akceptační protokol</w:t>
      </w:r>
      <w:r w:rsidRPr="00656645">
        <w:t>“ - dokument podepsaný Smluvními stranami o provedení Akceptace.</w:t>
      </w:r>
    </w:p>
    <w:p w:rsidR="00D86D49" w:rsidRPr="0069193B" w:rsidRDefault="00D86D49" w:rsidP="003E0951">
      <w:pPr>
        <w:pStyle w:val="smlouvaheading2"/>
        <w:numPr>
          <w:ilvl w:val="0"/>
          <w:numId w:val="0"/>
        </w:numPr>
        <w:ind w:left="794"/>
      </w:pPr>
      <w:r w:rsidRPr="00AE0C5E">
        <w:lastRenderedPageBreak/>
        <w:t>„</w:t>
      </w:r>
      <w:r w:rsidRPr="00AE0C5E">
        <w:rPr>
          <w:b/>
        </w:rPr>
        <w:t>Autorský zákon</w:t>
      </w:r>
      <w:r w:rsidRPr="00AE0C5E">
        <w:t>“ znamená zákon č. 121/2000 Sb., o právu autorském, o právech souvisejících s právem autorským a o změně některých zákonů (autorský zákon), ve znění pozdějších předpisů</w:t>
      </w:r>
    </w:p>
    <w:p w:rsidR="00D86D49" w:rsidRPr="0069193B" w:rsidRDefault="00D86D49" w:rsidP="003E0951">
      <w:pPr>
        <w:pStyle w:val="smlouvaheading2"/>
        <w:numPr>
          <w:ilvl w:val="0"/>
          <w:numId w:val="0"/>
        </w:numPr>
        <w:ind w:left="794"/>
      </w:pPr>
      <w:r w:rsidRPr="003210B5">
        <w:t>„</w:t>
      </w:r>
      <w:r w:rsidRPr="003210B5">
        <w:rPr>
          <w:b/>
        </w:rPr>
        <w:t>Cena</w:t>
      </w:r>
      <w:r w:rsidRPr="003210B5">
        <w:t xml:space="preserve">“ </w:t>
      </w:r>
      <w:r>
        <w:t>-</w:t>
      </w:r>
      <w:r w:rsidRPr="003210B5">
        <w:t xml:space="preserve"> cen</w:t>
      </w:r>
      <w:r>
        <w:t>a</w:t>
      </w:r>
      <w:r w:rsidRPr="003210B5">
        <w:t xml:space="preserve"> za </w:t>
      </w:r>
      <w:r>
        <w:t xml:space="preserve">provedení Díla ve smyslu čl. </w:t>
      </w:r>
      <w:r w:rsidR="00FE5D6C">
        <w:fldChar w:fldCharType="begin"/>
      </w:r>
      <w:r>
        <w:instrText xml:space="preserve"> REF _Ref187405950 \r \h </w:instrText>
      </w:r>
      <w:r w:rsidR="00FE5D6C">
        <w:fldChar w:fldCharType="separate"/>
      </w:r>
      <w:r w:rsidR="00ED6E29">
        <w:t>13</w:t>
      </w:r>
      <w:r w:rsidR="00FE5D6C">
        <w:fldChar w:fldCharType="end"/>
      </w:r>
      <w:r>
        <w:t>.</w:t>
      </w:r>
    </w:p>
    <w:p w:rsidR="00D86D49" w:rsidRDefault="00D86D49" w:rsidP="003E0951">
      <w:pPr>
        <w:pStyle w:val="smlouvaheading2"/>
        <w:numPr>
          <w:ilvl w:val="0"/>
          <w:numId w:val="0"/>
        </w:numPr>
        <w:ind w:left="794"/>
      </w:pPr>
      <w:r>
        <w:t>„</w:t>
      </w:r>
      <w:r w:rsidR="004848EC">
        <w:rPr>
          <w:b/>
        </w:rPr>
        <w:t>Dí</w:t>
      </w:r>
      <w:r w:rsidRPr="0056525F">
        <w:rPr>
          <w:b/>
        </w:rPr>
        <w:t>lo</w:t>
      </w:r>
      <w:r>
        <w:t>“ – má význam uvedený v </w:t>
      </w:r>
      <w:proofErr w:type="gramStart"/>
      <w:r>
        <w:t xml:space="preserve">odst. </w:t>
      </w:r>
      <w:r w:rsidR="00FE5D6C">
        <w:fldChar w:fldCharType="begin"/>
      </w:r>
      <w:r>
        <w:instrText xml:space="preserve"> REF _Ref519260791 \r \h </w:instrText>
      </w:r>
      <w:r w:rsidR="00FE5D6C">
        <w:fldChar w:fldCharType="separate"/>
      </w:r>
      <w:r w:rsidR="00ED6E29">
        <w:t>5.1</w:t>
      </w:r>
      <w:r w:rsidR="00FE5D6C">
        <w:fldChar w:fldCharType="end"/>
      </w:r>
      <w:r>
        <w:t xml:space="preserve"> této</w:t>
      </w:r>
      <w:proofErr w:type="gramEnd"/>
      <w:r>
        <w:t xml:space="preserve"> Smlouvy. </w:t>
      </w:r>
    </w:p>
    <w:p w:rsidR="00D86D49" w:rsidRDefault="00D86D49" w:rsidP="003E0951">
      <w:pPr>
        <w:pStyle w:val="smlouvaheading2"/>
        <w:numPr>
          <w:ilvl w:val="0"/>
          <w:numId w:val="0"/>
        </w:numPr>
        <w:ind w:left="794"/>
      </w:pPr>
      <w:r w:rsidRPr="0069193B">
        <w:t>„</w:t>
      </w:r>
      <w:r w:rsidRPr="0069193B">
        <w:rPr>
          <w:b/>
          <w:bCs/>
        </w:rPr>
        <w:t>Dokumentace</w:t>
      </w:r>
      <w:r w:rsidRPr="0069193B">
        <w:t xml:space="preserve">“ </w:t>
      </w:r>
      <w:r>
        <w:t>–</w:t>
      </w:r>
      <w:r w:rsidRPr="0069193B">
        <w:t xml:space="preserve"> </w:t>
      </w:r>
      <w:r>
        <w:t xml:space="preserve">veškerá </w:t>
      </w:r>
      <w:r w:rsidRPr="0069193B">
        <w:t>dokumentace vztahující se k </w:t>
      </w:r>
      <w:r w:rsidR="000D335E">
        <w:t>Síti</w:t>
      </w:r>
      <w:r w:rsidRPr="0069193B">
        <w:t xml:space="preserve">, a to zejména uživatelská a administrátorská dokumentace </w:t>
      </w:r>
      <w:r w:rsidR="000D335E">
        <w:t>Sítě</w:t>
      </w:r>
      <w:r>
        <w:t xml:space="preserve"> tak, jak je definovaná v</w:t>
      </w:r>
      <w:r w:rsidR="006B24B8">
        <w:t> </w:t>
      </w:r>
      <w:proofErr w:type="gramStart"/>
      <w:r w:rsidR="006B24B8">
        <w:t>odst</w:t>
      </w:r>
      <w:r>
        <w:t xml:space="preserve">. </w:t>
      </w:r>
      <w:r w:rsidR="00FE5D6C">
        <w:fldChar w:fldCharType="begin"/>
      </w:r>
      <w:r>
        <w:instrText xml:space="preserve"> REF _Ref519260191 \r \h </w:instrText>
      </w:r>
      <w:r w:rsidR="00FE5D6C">
        <w:fldChar w:fldCharType="separate"/>
      </w:r>
      <w:r w:rsidR="00ED6E29">
        <w:t>5.1.3</w:t>
      </w:r>
      <w:proofErr w:type="gramEnd"/>
      <w:r w:rsidR="00FE5D6C">
        <w:fldChar w:fldCharType="end"/>
      </w:r>
      <w:r w:rsidRPr="0069193B">
        <w:t>.</w:t>
      </w:r>
    </w:p>
    <w:p w:rsidR="00D86D49" w:rsidRPr="0069193B" w:rsidRDefault="00581295" w:rsidP="003E0951">
      <w:pPr>
        <w:pStyle w:val="smlouvaheading2"/>
        <w:numPr>
          <w:ilvl w:val="0"/>
          <w:numId w:val="0"/>
        </w:numPr>
        <w:ind w:left="794"/>
      </w:pPr>
      <w:r w:rsidDel="00581295">
        <w:t xml:space="preserve"> </w:t>
      </w:r>
      <w:r w:rsidR="00D86D49">
        <w:t>„</w:t>
      </w:r>
      <w:r w:rsidR="00D86D49" w:rsidRPr="00D86D49">
        <w:rPr>
          <w:b/>
        </w:rPr>
        <w:t>Faktura</w:t>
      </w:r>
      <w:r w:rsidR="00D86D49">
        <w:t xml:space="preserve">“ – </w:t>
      </w:r>
      <w:r w:rsidR="00654CAF">
        <w:t>daňový doklad, na základě kterého je plněno ve smyslu</w:t>
      </w:r>
      <w:r w:rsidR="00D86D49">
        <w:t xml:space="preserve"> čl. </w:t>
      </w:r>
      <w:r w:rsidR="00FE5D6C">
        <w:fldChar w:fldCharType="begin"/>
      </w:r>
      <w:r w:rsidR="00D86D49">
        <w:instrText xml:space="preserve"> REF _Ref187405950 \r \h </w:instrText>
      </w:r>
      <w:r w:rsidR="00FE5D6C">
        <w:fldChar w:fldCharType="separate"/>
      </w:r>
      <w:r w:rsidR="00ED6E29">
        <w:t>13</w:t>
      </w:r>
      <w:r w:rsidR="00FE5D6C">
        <w:fldChar w:fldCharType="end"/>
      </w:r>
      <w:r w:rsidR="00D86D49">
        <w:t xml:space="preserve"> této Smlouvy.</w:t>
      </w:r>
    </w:p>
    <w:p w:rsidR="00D86D49" w:rsidRDefault="00D86D49" w:rsidP="003E0951">
      <w:pPr>
        <w:pStyle w:val="smlouvaheading2"/>
        <w:numPr>
          <w:ilvl w:val="0"/>
          <w:numId w:val="0"/>
        </w:numPr>
        <w:ind w:left="794"/>
        <w:rPr>
          <w:rFonts w:cstheme="minorHAnsi"/>
        </w:rPr>
      </w:pPr>
      <w:r w:rsidRPr="00AE0C5E">
        <w:rPr>
          <w:rFonts w:cstheme="minorHAnsi"/>
        </w:rPr>
        <w:t>„</w:t>
      </w:r>
      <w:r w:rsidRPr="00AE0C5E">
        <w:rPr>
          <w:rFonts w:cstheme="minorHAnsi"/>
          <w:b/>
        </w:rPr>
        <w:t>Hardware</w:t>
      </w:r>
      <w:r w:rsidRPr="00AE0C5E">
        <w:rPr>
          <w:rFonts w:cstheme="minorHAnsi"/>
        </w:rPr>
        <w:t xml:space="preserve">“ </w:t>
      </w:r>
      <w:r w:rsidR="00654CAF">
        <w:rPr>
          <w:rFonts w:cstheme="minorHAnsi"/>
        </w:rPr>
        <w:t xml:space="preserve">- </w:t>
      </w:r>
      <w:r w:rsidRPr="00BB6BF5">
        <w:t>je soubor technick</w:t>
      </w:r>
      <w:r>
        <w:t>ých</w:t>
      </w:r>
      <w:r w:rsidRPr="00BB6BF5">
        <w:t xml:space="preserve"> zařízení</w:t>
      </w:r>
      <w:r w:rsidRPr="00E25D39">
        <w:t xml:space="preserve"> </w:t>
      </w:r>
      <w:r>
        <w:t>nezbytných</w:t>
      </w:r>
      <w:r w:rsidRPr="00BB6BF5">
        <w:t xml:space="preserve"> k provedení </w:t>
      </w:r>
      <w:r>
        <w:t>Díla</w:t>
      </w:r>
      <w:r w:rsidRPr="00BB6BF5">
        <w:t>, zejména servery</w:t>
      </w:r>
      <w:r>
        <w:t>, síťová infrastruktura</w:t>
      </w:r>
      <w:r w:rsidRPr="001769D0">
        <w:t xml:space="preserve"> a jiná koncová zařízení</w:t>
      </w:r>
      <w:r>
        <w:t>,</w:t>
      </w:r>
      <w:r w:rsidRPr="00BB6BF5">
        <w:t xml:space="preserve"> kter</w:t>
      </w:r>
      <w:r w:rsidRPr="001769D0">
        <w:t>á</w:t>
      </w:r>
      <w:r w:rsidRPr="00BB6BF5">
        <w:t xml:space="preserve"> </w:t>
      </w:r>
      <w:r>
        <w:t>jsou</w:t>
      </w:r>
      <w:r w:rsidRPr="001769D0">
        <w:t xml:space="preserve"> provozován</w:t>
      </w:r>
      <w:r>
        <w:t>a</w:t>
      </w:r>
      <w:r w:rsidRPr="001769D0">
        <w:t xml:space="preserve"> za účelem </w:t>
      </w:r>
      <w:r>
        <w:t>chodu</w:t>
      </w:r>
      <w:r w:rsidRPr="001769D0">
        <w:t xml:space="preserve"> </w:t>
      </w:r>
      <w:r w:rsidR="000D335E">
        <w:t>Sítě</w:t>
      </w:r>
      <w:r w:rsidRPr="001769D0">
        <w:t xml:space="preserve">, ať už </w:t>
      </w:r>
      <w:r w:rsidRPr="00BB6BF5">
        <w:t>jsou</w:t>
      </w:r>
      <w:r w:rsidRPr="001769D0">
        <w:t xml:space="preserve"> </w:t>
      </w:r>
      <w:r w:rsidRPr="00BB6BF5">
        <w:t xml:space="preserve">v majetku </w:t>
      </w:r>
      <w:r w:rsidR="00F40CBB">
        <w:t>Zadavat</w:t>
      </w:r>
      <w:r w:rsidRPr="00BB6BF5">
        <w:t>ele</w:t>
      </w:r>
      <w:r w:rsidRPr="001769D0">
        <w:t xml:space="preserve"> ke dni uzavření této Smlouvy, nebo budou </w:t>
      </w:r>
      <w:r w:rsidR="00F40CBB">
        <w:t>Zadavat</w:t>
      </w:r>
      <w:r w:rsidRPr="001769D0">
        <w:t>elem pořízeny</w:t>
      </w:r>
      <w:r>
        <w:rPr>
          <w:rFonts w:cstheme="minorHAnsi"/>
        </w:rPr>
        <w:t>.</w:t>
      </w:r>
    </w:p>
    <w:p w:rsidR="00D86D49" w:rsidRDefault="00D86D49" w:rsidP="003E0951">
      <w:pPr>
        <w:pStyle w:val="smlouvaheading2"/>
        <w:numPr>
          <w:ilvl w:val="0"/>
          <w:numId w:val="0"/>
        </w:numPr>
        <w:ind w:left="794"/>
      </w:pPr>
      <w:r>
        <w:t>„</w:t>
      </w:r>
      <w:r w:rsidRPr="007E6CE2">
        <w:rPr>
          <w:b/>
        </w:rPr>
        <w:t>Harmonogram</w:t>
      </w:r>
      <w:r>
        <w:t xml:space="preserve">“ </w:t>
      </w:r>
      <w:r w:rsidR="00654CAF">
        <w:t xml:space="preserve">- </w:t>
      </w:r>
      <w:r>
        <w:t>má význam uvedený v</w:t>
      </w:r>
      <w:r w:rsidR="006A0DA6">
        <w:t> </w:t>
      </w:r>
      <w:proofErr w:type="gramStart"/>
      <w:r w:rsidR="006A0DA6">
        <w:t>odst.</w:t>
      </w:r>
      <w:r w:rsidR="002A6624">
        <w:t xml:space="preserve"> </w:t>
      </w:r>
      <w:r w:rsidR="00FE5D6C">
        <w:fldChar w:fldCharType="begin"/>
      </w:r>
      <w:r>
        <w:instrText xml:space="preserve"> REF _Ref519494777 \r \h </w:instrText>
      </w:r>
      <w:r w:rsidR="00FE5D6C">
        <w:fldChar w:fldCharType="separate"/>
      </w:r>
      <w:r w:rsidR="00ED6E29">
        <w:t>6.1</w:t>
      </w:r>
      <w:r w:rsidR="00FE5D6C">
        <w:fldChar w:fldCharType="end"/>
      </w:r>
      <w:r>
        <w:t xml:space="preserve"> této</w:t>
      </w:r>
      <w:proofErr w:type="gramEnd"/>
      <w:r>
        <w:t xml:space="preserve"> Smlouvy. </w:t>
      </w:r>
    </w:p>
    <w:p w:rsidR="00D86D49" w:rsidRDefault="00D86D49" w:rsidP="003E0951">
      <w:pPr>
        <w:pStyle w:val="smlouvaheading2"/>
        <w:numPr>
          <w:ilvl w:val="0"/>
          <w:numId w:val="0"/>
        </w:numPr>
        <w:ind w:left="794"/>
      </w:pPr>
      <w:bookmarkStart w:id="4" w:name="_Ref412672642"/>
      <w:r>
        <w:t>„</w:t>
      </w:r>
      <w:r w:rsidRPr="003210B5">
        <w:rPr>
          <w:b/>
        </w:rPr>
        <w:t>Implementace</w:t>
      </w:r>
      <w:r>
        <w:t xml:space="preserve">“ – má význam dle </w:t>
      </w:r>
      <w:proofErr w:type="gramStart"/>
      <w:r w:rsidR="007A5F34">
        <w:t>odst.</w:t>
      </w:r>
      <w:r>
        <w:t xml:space="preserve"> </w:t>
      </w:r>
      <w:r w:rsidR="00FE5D6C">
        <w:fldChar w:fldCharType="begin"/>
      </w:r>
      <w:r>
        <w:instrText xml:space="preserve"> REF _Ref519260462 \r \h </w:instrText>
      </w:r>
      <w:r w:rsidR="00FE5D6C">
        <w:fldChar w:fldCharType="separate"/>
      </w:r>
      <w:r w:rsidR="00ED6E29">
        <w:t>5.1.2</w:t>
      </w:r>
      <w:proofErr w:type="gramEnd"/>
      <w:r w:rsidR="00FE5D6C">
        <w:fldChar w:fldCharType="end"/>
      </w:r>
      <w:r>
        <w:t xml:space="preserve"> této Smlouvy.</w:t>
      </w:r>
    </w:p>
    <w:p w:rsidR="002A6624" w:rsidRPr="0069193B" w:rsidRDefault="002A6624" w:rsidP="003E0951">
      <w:pPr>
        <w:pStyle w:val="smlouvaheading2"/>
        <w:numPr>
          <w:ilvl w:val="0"/>
          <w:numId w:val="0"/>
        </w:numPr>
        <w:ind w:left="794"/>
      </w:pPr>
      <w:r>
        <w:t>„</w:t>
      </w:r>
      <w:r w:rsidRPr="00C6290D">
        <w:rPr>
          <w:b/>
        </w:rPr>
        <w:t>Implementační analýza</w:t>
      </w:r>
      <w:r>
        <w:t>“</w:t>
      </w:r>
      <w:r w:rsidRPr="002A6624">
        <w:t xml:space="preserve"> </w:t>
      </w:r>
      <w:r>
        <w:t xml:space="preserve">- má význam dle </w:t>
      </w:r>
      <w:proofErr w:type="gramStart"/>
      <w:r w:rsidR="007A5F34">
        <w:t>odst.</w:t>
      </w:r>
      <w:r>
        <w:t xml:space="preserve"> </w:t>
      </w:r>
      <w:r w:rsidR="00FE5D6C">
        <w:fldChar w:fldCharType="begin"/>
      </w:r>
      <w:r>
        <w:instrText xml:space="preserve"> REF _Ref519689406 \r \h </w:instrText>
      </w:r>
      <w:r w:rsidR="00FE5D6C">
        <w:fldChar w:fldCharType="separate"/>
      </w:r>
      <w:r w:rsidR="00ED6E29">
        <w:t>5.1.1</w:t>
      </w:r>
      <w:proofErr w:type="gramEnd"/>
      <w:r w:rsidR="00FE5D6C">
        <w:fldChar w:fldCharType="end"/>
      </w:r>
      <w:r>
        <w:t xml:space="preserve"> této Smlouvy.</w:t>
      </w:r>
    </w:p>
    <w:p w:rsidR="00D86D49" w:rsidRPr="0069193B" w:rsidRDefault="00D86D49" w:rsidP="003E0951">
      <w:pPr>
        <w:pStyle w:val="smlouvaheading2"/>
        <w:numPr>
          <w:ilvl w:val="0"/>
          <w:numId w:val="0"/>
        </w:numPr>
        <w:ind w:left="794"/>
      </w:pPr>
      <w:r w:rsidRPr="0069193B">
        <w:t>„</w:t>
      </w:r>
      <w:r w:rsidRPr="0069193B">
        <w:rPr>
          <w:b/>
          <w:bCs/>
        </w:rPr>
        <w:t xml:space="preserve">IT Prostředí </w:t>
      </w:r>
      <w:r w:rsidR="00F40CBB">
        <w:rPr>
          <w:b/>
          <w:bCs/>
        </w:rPr>
        <w:t>Zadavat</w:t>
      </w:r>
      <w:r w:rsidRPr="0069193B">
        <w:rPr>
          <w:b/>
          <w:bCs/>
        </w:rPr>
        <w:t>ele</w:t>
      </w:r>
      <w:r w:rsidRPr="0069193B">
        <w:t xml:space="preserve">“ </w:t>
      </w:r>
      <w:r>
        <w:t xml:space="preserve">- </w:t>
      </w:r>
      <w:r w:rsidRPr="0069193B">
        <w:t xml:space="preserve">znamená pro účely této Smlouvy veškerý hardware ve vlastnictví </w:t>
      </w:r>
      <w:r w:rsidR="00F40CBB">
        <w:t>Zadavat</w:t>
      </w:r>
      <w:r w:rsidRPr="0069193B">
        <w:t xml:space="preserve">ele a software, který </w:t>
      </w:r>
      <w:r w:rsidR="00F40CBB">
        <w:t>Zadavat</w:t>
      </w:r>
      <w:r w:rsidRPr="0069193B">
        <w:t xml:space="preserve">el užívá na základě licenčních smluv. Jedná se zejména o servery, diskové pole a stanice, operační systémy, </w:t>
      </w:r>
      <w:proofErr w:type="spellStart"/>
      <w:r w:rsidRPr="0069193B">
        <w:t>virtualizační</w:t>
      </w:r>
      <w:proofErr w:type="spellEnd"/>
      <w:r w:rsidRPr="0069193B">
        <w:t xml:space="preserve"> nástroje, databáze, aplikace třetích osob, datová infrastruktura (kabeláže, </w:t>
      </w:r>
      <w:proofErr w:type="spellStart"/>
      <w:r w:rsidRPr="0069193B">
        <w:t>switche</w:t>
      </w:r>
      <w:proofErr w:type="spellEnd"/>
      <w:r w:rsidRPr="0069193B">
        <w:t>, VPN linky apod.).</w:t>
      </w:r>
    </w:p>
    <w:p w:rsidR="00D86D49" w:rsidRDefault="000D335E" w:rsidP="003E0951">
      <w:pPr>
        <w:pStyle w:val="smlouvaheading2"/>
        <w:numPr>
          <w:ilvl w:val="0"/>
          <w:numId w:val="0"/>
        </w:numPr>
        <w:ind w:left="794"/>
      </w:pPr>
      <w:r w:rsidRPr="0069193B">
        <w:t xml:space="preserve"> </w:t>
      </w:r>
      <w:r w:rsidR="00D86D49" w:rsidRPr="00DB254E">
        <w:t>„</w:t>
      </w:r>
      <w:r w:rsidRPr="00DB254E">
        <w:rPr>
          <w:b/>
        </w:rPr>
        <w:t>Síť</w:t>
      </w:r>
      <w:r w:rsidR="00D86D49" w:rsidRPr="00DB254E">
        <w:t xml:space="preserve">“ - </w:t>
      </w:r>
      <w:r w:rsidR="00F40CBB" w:rsidRPr="00DB254E">
        <w:t>Zadavat</w:t>
      </w:r>
      <w:r w:rsidR="00D86D49" w:rsidRPr="00DB254E">
        <w:t>elem poptávané plnění vymezené v </w:t>
      </w:r>
      <w:proofErr w:type="gramStart"/>
      <w:r w:rsidR="00D86D49" w:rsidRPr="00DB254E">
        <w:t xml:space="preserve">odst. </w:t>
      </w:r>
      <w:r w:rsidR="000E34E5">
        <w:fldChar w:fldCharType="begin"/>
      </w:r>
      <w:r w:rsidR="000E34E5">
        <w:instrText xml:space="preserve"> REF _Ref519493773 \r \h  \* MERGEFORMAT </w:instrText>
      </w:r>
      <w:r w:rsidR="000E34E5">
        <w:fldChar w:fldCharType="separate"/>
      </w:r>
      <w:r w:rsidR="00ED6E29" w:rsidRPr="00DB254E">
        <w:t>1.2</w:t>
      </w:r>
      <w:r w:rsidR="000E34E5">
        <w:fldChar w:fldCharType="end"/>
      </w:r>
      <w:r w:rsidR="00D86D49" w:rsidRPr="00DB254E">
        <w:t xml:space="preserve"> této</w:t>
      </w:r>
      <w:proofErr w:type="gramEnd"/>
      <w:r w:rsidR="00D86D49" w:rsidRPr="00DB254E">
        <w:t xml:space="preserve"> Smlouvy</w:t>
      </w:r>
      <w:r w:rsidRPr="00DB254E">
        <w:t>,</w:t>
      </w:r>
      <w:r w:rsidR="00D86D49" w:rsidRPr="00DB254E">
        <w:t xml:space="preserve"> jenž je předmětem této Smlouvy a kter</w:t>
      </w:r>
      <w:r w:rsidRPr="00DB254E">
        <w:t>é</w:t>
      </w:r>
      <w:r w:rsidR="00D86D49" w:rsidRPr="00DB254E">
        <w:t xml:space="preserve"> je blíže specifikován</w:t>
      </w:r>
      <w:r w:rsidRPr="00DB254E">
        <w:t>o</w:t>
      </w:r>
      <w:r w:rsidR="00D86D49" w:rsidRPr="00DB254E">
        <w:t xml:space="preserve"> v Technické specifikaci</w:t>
      </w:r>
      <w:r w:rsidR="00DB254E" w:rsidRPr="00DB254E">
        <w:t xml:space="preserve"> WIFI</w:t>
      </w:r>
      <w:r w:rsidR="00D86D49" w:rsidRPr="00DB254E">
        <w:t xml:space="preserve">, jenž </w:t>
      </w:r>
      <w:r w:rsidR="00677FC2" w:rsidRPr="00DB254E">
        <w:t xml:space="preserve">je </w:t>
      </w:r>
      <w:hyperlink w:anchor="Příloha1" w:history="1">
        <w:r w:rsidR="00D86D49" w:rsidRPr="00DB254E">
          <w:rPr>
            <w:rStyle w:val="Hypertextovodkaz"/>
          </w:rPr>
          <w:t>Přílo</w:t>
        </w:r>
        <w:r w:rsidR="00677FC2" w:rsidRPr="00DB254E">
          <w:rPr>
            <w:rStyle w:val="Hypertextovodkaz"/>
          </w:rPr>
          <w:t>h</w:t>
        </w:r>
        <w:r w:rsidR="00532CB9">
          <w:rPr>
            <w:rStyle w:val="Hypertextovodkaz"/>
          </w:rPr>
          <w:t>ou</w:t>
        </w:r>
        <w:r w:rsidR="00D86D49" w:rsidRPr="00DB254E">
          <w:rPr>
            <w:rStyle w:val="Hypertextovodkaz"/>
          </w:rPr>
          <w:t xml:space="preserve"> č. 1</w:t>
        </w:r>
      </w:hyperlink>
      <w:r w:rsidR="00D86D49" w:rsidRPr="00DB254E">
        <w:t xml:space="preserve"> této Smlouvy a následně Implementační</w:t>
      </w:r>
      <w:r w:rsidR="00D86D49">
        <w:t xml:space="preserve"> analýze</w:t>
      </w:r>
      <w:r w:rsidR="00D86D49" w:rsidRPr="0069193B">
        <w:t>.</w:t>
      </w:r>
    </w:p>
    <w:p w:rsidR="00D86D49" w:rsidRDefault="00D86D49" w:rsidP="003E0951">
      <w:pPr>
        <w:pStyle w:val="smlouvaheading2"/>
        <w:numPr>
          <w:ilvl w:val="0"/>
          <w:numId w:val="0"/>
        </w:numPr>
        <w:ind w:left="794"/>
      </w:pPr>
      <w:r w:rsidRPr="00AE0C5E">
        <w:t>„</w:t>
      </w:r>
      <w:r w:rsidRPr="00AE0C5E">
        <w:rPr>
          <w:b/>
        </w:rPr>
        <w:t>Ostrý provoz“</w:t>
      </w:r>
      <w:r w:rsidRPr="00AE0C5E">
        <w:t xml:space="preserve"> </w:t>
      </w:r>
      <w:r>
        <w:t xml:space="preserve">- </w:t>
      </w:r>
      <w:r w:rsidRPr="00AE0C5E">
        <w:t xml:space="preserve">užívání </w:t>
      </w:r>
      <w:r w:rsidR="000D335E">
        <w:t>Sítě</w:t>
      </w:r>
      <w:r w:rsidRPr="00AE0C5E">
        <w:t xml:space="preserve"> zaměstnanci a </w:t>
      </w:r>
      <w:r>
        <w:t xml:space="preserve">dalšími </w:t>
      </w:r>
      <w:r w:rsidRPr="00AE0C5E">
        <w:t xml:space="preserve">spolupracovníky </w:t>
      </w:r>
      <w:r w:rsidR="00F40CBB">
        <w:t>Zadavat</w:t>
      </w:r>
      <w:r w:rsidRPr="00AE0C5E">
        <w:t>ele</w:t>
      </w:r>
      <w:r>
        <w:t>, a to na všech pracovištích po ukončení Testovacího provozu</w:t>
      </w:r>
      <w:r w:rsidRPr="00AE0C5E">
        <w:t>.</w:t>
      </w:r>
    </w:p>
    <w:p w:rsidR="00D86D49" w:rsidRPr="0069193B" w:rsidRDefault="00D86D49" w:rsidP="003E0951">
      <w:pPr>
        <w:pStyle w:val="smlouvaheading2"/>
        <w:numPr>
          <w:ilvl w:val="0"/>
          <w:numId w:val="0"/>
        </w:numPr>
        <w:ind w:left="794"/>
      </w:pPr>
      <w:r w:rsidRPr="00AE0C5E">
        <w:t>„</w:t>
      </w:r>
      <w:r>
        <w:rPr>
          <w:b/>
        </w:rPr>
        <w:t>Parametrizace</w:t>
      </w:r>
      <w:r w:rsidRPr="00AE0C5E">
        <w:t xml:space="preserve">“ </w:t>
      </w:r>
      <w:r>
        <w:t>-</w:t>
      </w:r>
      <w:r w:rsidRPr="00AE0C5E">
        <w:t xml:space="preserve"> </w:t>
      </w:r>
      <w:r>
        <w:t>nastavení a přizpůsobení</w:t>
      </w:r>
      <w:r w:rsidRPr="00AE0C5E">
        <w:t xml:space="preserve"> </w:t>
      </w:r>
      <w:r w:rsidR="000D335E">
        <w:t>Sítě</w:t>
      </w:r>
      <w:r w:rsidRPr="00AE0C5E">
        <w:t xml:space="preserve"> </w:t>
      </w:r>
      <w:r>
        <w:t xml:space="preserve">v IT prostředí </w:t>
      </w:r>
      <w:r w:rsidR="00F40CBB">
        <w:t>Zadavat</w:t>
      </w:r>
      <w:r>
        <w:t>ele.</w:t>
      </w:r>
    </w:p>
    <w:p w:rsidR="00D86D49" w:rsidRDefault="00D86D49" w:rsidP="003E0951">
      <w:pPr>
        <w:pStyle w:val="smlouvaheading2"/>
        <w:numPr>
          <w:ilvl w:val="0"/>
          <w:numId w:val="0"/>
        </w:numPr>
        <w:ind w:left="794"/>
      </w:pPr>
      <w:r w:rsidRPr="0069193B">
        <w:t>„</w:t>
      </w:r>
      <w:r w:rsidRPr="0069193B">
        <w:rPr>
          <w:b/>
        </w:rPr>
        <w:t>Poddodavatel</w:t>
      </w:r>
      <w:r w:rsidRPr="0069193B">
        <w:t xml:space="preserve">“ – subjekt (třetí strana), která po předchozím písemném souhlasu </w:t>
      </w:r>
      <w:r w:rsidR="00F40CBB">
        <w:t>Zadavat</w:t>
      </w:r>
      <w:r w:rsidRPr="0069193B">
        <w:t xml:space="preserve">ele poskytuje </w:t>
      </w:r>
      <w:r w:rsidR="00F40CBB">
        <w:t>Zadavat</w:t>
      </w:r>
      <w:r>
        <w:t>eli plnění</w:t>
      </w:r>
      <w:r w:rsidRPr="0069193B">
        <w:t xml:space="preserve"> dle této Smlouvy.</w:t>
      </w:r>
    </w:p>
    <w:p w:rsidR="00D86D49" w:rsidRDefault="00D86D49" w:rsidP="003E0951">
      <w:pPr>
        <w:pStyle w:val="smlouvaheading2"/>
        <w:numPr>
          <w:ilvl w:val="0"/>
          <w:numId w:val="0"/>
        </w:numPr>
        <w:ind w:left="794"/>
      </w:pPr>
      <w:r>
        <w:t>„</w:t>
      </w:r>
      <w:r w:rsidRPr="00CF249C">
        <w:rPr>
          <w:b/>
        </w:rPr>
        <w:t>Proprietární software</w:t>
      </w:r>
      <w:r>
        <w:t>“ je software, u kterého Dodavatel nemůže poskytnout neomezenou licenci a zároveň se jedná o</w:t>
      </w:r>
    </w:p>
    <w:p w:rsidR="00D86D49" w:rsidRDefault="00D86D49" w:rsidP="003E0951">
      <w:pPr>
        <w:pStyle w:val="smlouvaheading2"/>
        <w:numPr>
          <w:ilvl w:val="0"/>
          <w:numId w:val="15"/>
        </w:numPr>
      </w:pPr>
      <w:r>
        <w:t>software běžně na trhu dostupný, tedy nabízený alespoň 3 na sobě nezávislými distributory a je v době uzavření smlouvy prokazatelně užíván v produktivním prostředí alespoň 10 na sobě nezávislými subjekty</w:t>
      </w:r>
      <w:r>
        <w:rPr>
          <w:lang w:val="en-US"/>
        </w:rPr>
        <w:t>;</w:t>
      </w:r>
      <w:r>
        <w:t xml:space="preserve"> či</w:t>
      </w:r>
    </w:p>
    <w:p w:rsidR="00B650B3" w:rsidRDefault="00D86D49" w:rsidP="003E0951">
      <w:pPr>
        <w:pStyle w:val="smlouvaheading2"/>
        <w:numPr>
          <w:ilvl w:val="0"/>
          <w:numId w:val="15"/>
        </w:numPr>
      </w:pPr>
      <w:r>
        <w:t>open-source software, poskytovaný zdarma včetně komentovaných zdrojových kódů, uživatelské, provozní a administrátorské dokumentace a práva jej modifikovat</w:t>
      </w:r>
      <w:r w:rsidR="000D335E">
        <w:t>.</w:t>
      </w:r>
    </w:p>
    <w:bookmarkEnd w:id="4"/>
    <w:p w:rsidR="00D86D49" w:rsidRPr="0069193B" w:rsidRDefault="000D335E" w:rsidP="003E0951">
      <w:pPr>
        <w:pStyle w:val="smlouvaheading2"/>
        <w:numPr>
          <w:ilvl w:val="0"/>
          <w:numId w:val="0"/>
        </w:numPr>
        <w:ind w:left="794"/>
      </w:pPr>
      <w:r w:rsidRPr="00AE0C5E">
        <w:rPr>
          <w:b/>
        </w:rPr>
        <w:t xml:space="preserve"> </w:t>
      </w:r>
      <w:r w:rsidR="00D86D49" w:rsidRPr="00AE0C5E">
        <w:rPr>
          <w:b/>
        </w:rPr>
        <w:t>„</w:t>
      </w:r>
      <w:proofErr w:type="spellStart"/>
      <w:r w:rsidR="00D86D49">
        <w:rPr>
          <w:b/>
        </w:rPr>
        <w:t>ServiceDesk</w:t>
      </w:r>
      <w:proofErr w:type="spellEnd"/>
      <w:r w:rsidR="00D86D49" w:rsidRPr="00AE0C5E">
        <w:rPr>
          <w:b/>
        </w:rPr>
        <w:t>“</w:t>
      </w:r>
      <w:r w:rsidR="00D86D49" w:rsidRPr="00AE0C5E">
        <w:t xml:space="preserve"> –</w:t>
      </w:r>
      <w:r w:rsidR="00D86D49">
        <w:t xml:space="preserve"> zabezpečený nástroj Dodavatele pro hlášení změnových požadavků nebo hlášení a řešení Vad, a to telefonicky či písemně, v režimu 24x7</w:t>
      </w:r>
      <w:r w:rsidR="00D86D49" w:rsidRPr="00AE0C5E">
        <w:t>.</w:t>
      </w:r>
    </w:p>
    <w:p w:rsidR="00D86D49" w:rsidRDefault="00D86D49" w:rsidP="003E0951">
      <w:pPr>
        <w:pStyle w:val="smlouvaheading2"/>
        <w:numPr>
          <w:ilvl w:val="0"/>
          <w:numId w:val="0"/>
        </w:numPr>
        <w:ind w:left="794"/>
      </w:pPr>
      <w:r w:rsidRPr="0069193B">
        <w:rPr>
          <w:b/>
          <w:bCs/>
        </w:rPr>
        <w:t>„Smlouva</w:t>
      </w:r>
      <w:r w:rsidRPr="0069193B">
        <w:t>" - znamená tuto smlouvu.</w:t>
      </w:r>
    </w:p>
    <w:p w:rsidR="002A6624" w:rsidRDefault="002A6624" w:rsidP="003E0951">
      <w:pPr>
        <w:pStyle w:val="smlouvaheading2"/>
        <w:numPr>
          <w:ilvl w:val="0"/>
          <w:numId w:val="0"/>
        </w:numPr>
        <w:ind w:left="794"/>
      </w:pPr>
      <w:r>
        <w:rPr>
          <w:b/>
          <w:bCs/>
        </w:rPr>
        <w:t xml:space="preserve">„Školení“ - </w:t>
      </w:r>
      <w:r>
        <w:t xml:space="preserve">má </w:t>
      </w:r>
      <w:r w:rsidRPr="0023617F">
        <w:t>význam</w:t>
      </w:r>
      <w:r>
        <w:t xml:space="preserve"> uvedený v</w:t>
      </w:r>
      <w:r w:rsidR="006B24B8">
        <w:t> </w:t>
      </w:r>
      <w:proofErr w:type="gramStart"/>
      <w:r w:rsidR="006B24B8">
        <w:t>odst</w:t>
      </w:r>
      <w:r>
        <w:t xml:space="preserve">. </w:t>
      </w:r>
      <w:r w:rsidR="00FE5D6C">
        <w:fldChar w:fldCharType="begin"/>
      </w:r>
      <w:r>
        <w:instrText xml:space="preserve"> REF _Ref519689583 \r \h </w:instrText>
      </w:r>
      <w:r w:rsidR="00FE5D6C">
        <w:fldChar w:fldCharType="separate"/>
      </w:r>
      <w:r w:rsidR="00ED6E29">
        <w:t>5.2</w:t>
      </w:r>
      <w:r w:rsidR="00FE5D6C">
        <w:fldChar w:fldCharType="end"/>
      </w:r>
      <w:r>
        <w:t xml:space="preserve"> této</w:t>
      </w:r>
      <w:proofErr w:type="gramEnd"/>
      <w:r>
        <w:t xml:space="preserve"> Smlouvy.</w:t>
      </w:r>
    </w:p>
    <w:p w:rsidR="00AC5344" w:rsidRDefault="00AC5344" w:rsidP="003E0951">
      <w:pPr>
        <w:pStyle w:val="smlouvaheading2"/>
        <w:numPr>
          <w:ilvl w:val="0"/>
          <w:numId w:val="0"/>
        </w:numPr>
        <w:ind w:left="794"/>
        <w:rPr>
          <w:bCs/>
        </w:rPr>
      </w:pPr>
      <w:bookmarkStart w:id="5" w:name="_Ref385155586"/>
      <w:r w:rsidRPr="00DB254E">
        <w:rPr>
          <w:b/>
          <w:bCs/>
        </w:rPr>
        <w:t xml:space="preserve">„Technická specifikace“ – </w:t>
      </w:r>
      <w:r w:rsidRPr="00DB254E">
        <w:t xml:space="preserve">je tvořena dokumentem vypracovaným Zadavatelem pod názvem </w:t>
      </w:r>
      <w:r w:rsidR="00677FC2" w:rsidRPr="00DB254E">
        <w:t>Technická specifikace WIFI</w:t>
      </w:r>
      <w:r w:rsidRPr="00DB254E">
        <w:t>, ve kterém jsou specifikovány technické požadavky Zadavatele na Dílo</w:t>
      </w:r>
      <w:r w:rsidR="00677FC2" w:rsidRPr="00DB254E">
        <w:t>,</w:t>
      </w:r>
      <w:r w:rsidRPr="00DB254E">
        <w:t xml:space="preserve"> </w:t>
      </w:r>
      <w:r w:rsidR="00677FC2" w:rsidRPr="00DB254E">
        <w:t xml:space="preserve">která je </w:t>
      </w:r>
      <w:r w:rsidR="008A626D" w:rsidRPr="00DB254E">
        <w:t xml:space="preserve"> </w:t>
      </w:r>
      <w:r w:rsidR="00677FC2" w:rsidRPr="00DB254E">
        <w:t>Příloh</w:t>
      </w:r>
      <w:r w:rsidR="008A626D">
        <w:t>ou</w:t>
      </w:r>
      <w:r w:rsidR="00677FC2" w:rsidRPr="00DB254E">
        <w:t xml:space="preserve"> č. 1 </w:t>
      </w:r>
      <w:r w:rsidRPr="00DB254E">
        <w:t xml:space="preserve">této Smlouvy a dokumentem vypracovaným Dodavatelem pod názvem </w:t>
      </w:r>
      <w:r w:rsidRPr="00DB254E">
        <w:rPr>
          <w:bCs/>
        </w:rPr>
        <w:t>Podrobný popis technického řešení Dodavatele</w:t>
      </w:r>
      <w:r w:rsidR="00C50D03" w:rsidRPr="00DB254E">
        <w:rPr>
          <w:bCs/>
        </w:rPr>
        <w:t xml:space="preserve"> tvořícím Přílohu č. 3</w:t>
      </w:r>
      <w:r w:rsidRPr="00DB254E">
        <w:rPr>
          <w:bCs/>
        </w:rPr>
        <w:t xml:space="preserve"> </w:t>
      </w:r>
      <w:proofErr w:type="gramStart"/>
      <w:r w:rsidRPr="00DB254E">
        <w:rPr>
          <w:bCs/>
        </w:rPr>
        <w:t>této</w:t>
      </w:r>
      <w:proofErr w:type="gramEnd"/>
      <w:r w:rsidRPr="00DB254E">
        <w:rPr>
          <w:bCs/>
        </w:rPr>
        <w:t xml:space="preserve"> Smlouvy. V případě rozporu mezi těmito dokumenty je pro Technickou specifikaci rozhodné znění</w:t>
      </w:r>
      <w:r w:rsidR="00677FC2" w:rsidRPr="00DB254E">
        <w:rPr>
          <w:bCs/>
        </w:rPr>
        <w:t>,</w:t>
      </w:r>
      <w:r w:rsidRPr="00DB254E">
        <w:rPr>
          <w:bCs/>
        </w:rPr>
        <w:t xml:space="preserve"> </w:t>
      </w:r>
      <w:r w:rsidR="00677FC2" w:rsidRPr="00DB254E">
        <w:rPr>
          <w:bCs/>
        </w:rPr>
        <w:t xml:space="preserve">které </w:t>
      </w:r>
      <w:proofErr w:type="gramStart"/>
      <w:r w:rsidR="00677FC2" w:rsidRPr="00DB254E">
        <w:rPr>
          <w:bCs/>
        </w:rPr>
        <w:t xml:space="preserve">je </w:t>
      </w:r>
      <w:r w:rsidR="008A626D" w:rsidRPr="00DB254E">
        <w:rPr>
          <w:bCs/>
        </w:rPr>
        <w:t xml:space="preserve"> </w:t>
      </w:r>
      <w:r w:rsidR="00677FC2" w:rsidRPr="00DB254E">
        <w:rPr>
          <w:bCs/>
        </w:rPr>
        <w:t>Příloh</w:t>
      </w:r>
      <w:r w:rsidR="008A626D">
        <w:rPr>
          <w:bCs/>
        </w:rPr>
        <w:t>ou</w:t>
      </w:r>
      <w:proofErr w:type="gramEnd"/>
      <w:r w:rsidR="00677FC2" w:rsidRPr="00DB254E">
        <w:rPr>
          <w:bCs/>
        </w:rPr>
        <w:t xml:space="preserve"> č. 1.</w:t>
      </w:r>
    </w:p>
    <w:p w:rsidR="00D86D49" w:rsidRDefault="00D86D49" w:rsidP="003E0951">
      <w:pPr>
        <w:pStyle w:val="smlouvaheading2"/>
        <w:numPr>
          <w:ilvl w:val="0"/>
          <w:numId w:val="0"/>
        </w:numPr>
        <w:ind w:left="794"/>
      </w:pPr>
      <w:r w:rsidRPr="0069193B">
        <w:t>„</w:t>
      </w:r>
      <w:r w:rsidRPr="0069193B">
        <w:rPr>
          <w:b/>
          <w:bCs/>
        </w:rPr>
        <w:t>Vada</w:t>
      </w:r>
      <w:r w:rsidRPr="0069193B">
        <w:t xml:space="preserve">“ - představuje rozpor mezi vlastnostmi </w:t>
      </w:r>
      <w:r>
        <w:t>Díla</w:t>
      </w:r>
      <w:r w:rsidRPr="0069193B">
        <w:t xml:space="preserve"> a vlastn</w:t>
      </w:r>
      <w:r>
        <w:t>ostmi požadovanými dle Smlouvy</w:t>
      </w:r>
      <w:r w:rsidRPr="0069193B">
        <w:t>. Vady se dle závažnosti dělí na kategorie následovně:</w:t>
      </w:r>
      <w:bookmarkEnd w:id="5"/>
    </w:p>
    <w:p w:rsidR="00D86D49" w:rsidRPr="0069193B" w:rsidRDefault="00D86D49" w:rsidP="003E0951">
      <w:pPr>
        <w:pStyle w:val="smlouvaheading2"/>
        <w:numPr>
          <w:ilvl w:val="0"/>
          <w:numId w:val="15"/>
        </w:numPr>
      </w:pPr>
      <w:r w:rsidRPr="0069193B">
        <w:t xml:space="preserve">vada kategorie A (kritická) - Vada, která způsobuje, že </w:t>
      </w:r>
      <w:r w:rsidR="000D335E">
        <w:t>Síť</w:t>
      </w:r>
      <w:r w:rsidRPr="0069193B">
        <w:t xml:space="preserve"> jako celek nebo </w:t>
      </w:r>
      <w:r w:rsidR="000D335E">
        <w:t>její</w:t>
      </w:r>
      <w:r w:rsidRPr="0069193B">
        <w:t xml:space="preserve"> kritické funkce nejsou dostupné;</w:t>
      </w:r>
    </w:p>
    <w:p w:rsidR="00D86D49" w:rsidRPr="0069193B" w:rsidRDefault="00D86D49" w:rsidP="003E0951">
      <w:pPr>
        <w:pStyle w:val="smlouvaheading2"/>
        <w:numPr>
          <w:ilvl w:val="0"/>
          <w:numId w:val="15"/>
        </w:numPr>
      </w:pPr>
      <w:r w:rsidRPr="0069193B">
        <w:lastRenderedPageBreak/>
        <w:t xml:space="preserve">vada kategorie B (vážná) - Vada, která podstatně omezuje provoz </w:t>
      </w:r>
      <w:r w:rsidR="000D335E">
        <w:t>Sítě</w:t>
      </w:r>
      <w:r w:rsidRPr="0069193B">
        <w:t>, avšak nemá tak závažné důsledky jako vada kategorie A, např. vada která způsobuje významné omezení provozu</w:t>
      </w:r>
      <w:r w:rsidRPr="0069193B">
        <w:rPr>
          <w:b/>
          <w:bCs/>
        </w:rPr>
        <w:t xml:space="preserve"> </w:t>
      </w:r>
      <w:r w:rsidR="000D335E">
        <w:rPr>
          <w:bCs/>
        </w:rPr>
        <w:t>Sítě</w:t>
      </w:r>
      <w:r w:rsidRPr="0069193B">
        <w:t xml:space="preserve">; </w:t>
      </w:r>
      <w:r w:rsidR="000D335E">
        <w:t>Síť</w:t>
      </w:r>
      <w:r w:rsidRPr="0069193B">
        <w:t xml:space="preserve"> jako celek je v provozu; kritické funkce </w:t>
      </w:r>
      <w:r w:rsidR="000D335E">
        <w:t xml:space="preserve">Sítě jsou </w:t>
      </w:r>
      <w:r w:rsidRPr="0069193B">
        <w:t>významně omezeny, ale jsou dostupné a použitelné;</w:t>
      </w:r>
    </w:p>
    <w:p w:rsidR="00D86D49" w:rsidRDefault="00D86D49" w:rsidP="003E0951">
      <w:pPr>
        <w:pStyle w:val="smlouvaheading2"/>
        <w:numPr>
          <w:ilvl w:val="0"/>
          <w:numId w:val="15"/>
        </w:numPr>
      </w:pPr>
      <w:r w:rsidRPr="0069193B">
        <w:t xml:space="preserve">vada kategorie C (běžná) - Špatná funkčnost či dočasné znepřístupnění některé jednotlivé funkce </w:t>
      </w:r>
      <w:r w:rsidR="000D335E">
        <w:t>Sítě</w:t>
      </w:r>
      <w:r w:rsidRPr="0069193B">
        <w:t xml:space="preserve">, přičemž ostatní funkce </w:t>
      </w:r>
      <w:r w:rsidR="000D335E">
        <w:t>Sítě</w:t>
      </w:r>
      <w:r w:rsidRPr="0069193B">
        <w:t xml:space="preserve"> jsou zachovány a můžou být používány.  </w:t>
      </w:r>
    </w:p>
    <w:p w:rsidR="00D86D49" w:rsidRDefault="00D86D49" w:rsidP="003E0951">
      <w:pPr>
        <w:pStyle w:val="smlouvaheading2"/>
        <w:numPr>
          <w:ilvl w:val="0"/>
          <w:numId w:val="0"/>
        </w:numPr>
        <w:ind w:left="794"/>
      </w:pPr>
      <w:r>
        <w:t>„</w:t>
      </w:r>
      <w:r w:rsidRPr="0023617F">
        <w:rPr>
          <w:b/>
        </w:rPr>
        <w:t>Veřejná zakázka</w:t>
      </w:r>
      <w:r>
        <w:t xml:space="preserve">“ </w:t>
      </w:r>
      <w:r w:rsidR="002A6624">
        <w:t xml:space="preserve">- </w:t>
      </w:r>
      <w:r>
        <w:t xml:space="preserve">má </w:t>
      </w:r>
      <w:r w:rsidRPr="0023617F">
        <w:t>význam</w:t>
      </w:r>
      <w:r>
        <w:t xml:space="preserve"> uvedený v </w:t>
      </w:r>
      <w:proofErr w:type="gramStart"/>
      <w:r>
        <w:t xml:space="preserve">odst. </w:t>
      </w:r>
      <w:r w:rsidR="00FE5D6C">
        <w:fldChar w:fldCharType="begin"/>
      </w:r>
      <w:r>
        <w:instrText xml:space="preserve"> REF _Ref519154136 \r \h </w:instrText>
      </w:r>
      <w:r w:rsidR="00FE5D6C">
        <w:fldChar w:fldCharType="separate"/>
      </w:r>
      <w:r w:rsidR="00ED6E29">
        <w:t>1.1</w:t>
      </w:r>
      <w:r w:rsidR="00FE5D6C">
        <w:fldChar w:fldCharType="end"/>
      </w:r>
      <w:r>
        <w:t xml:space="preserve"> této</w:t>
      </w:r>
      <w:proofErr w:type="gramEnd"/>
      <w:r>
        <w:t xml:space="preserve"> Smlouvy. </w:t>
      </w:r>
    </w:p>
    <w:p w:rsidR="002A6624" w:rsidRDefault="002A6624" w:rsidP="003E0951">
      <w:pPr>
        <w:pStyle w:val="smlouvaheading2"/>
        <w:numPr>
          <w:ilvl w:val="0"/>
          <w:numId w:val="0"/>
        </w:numPr>
        <w:ind w:left="794"/>
      </w:pPr>
      <w:r>
        <w:t>„</w:t>
      </w:r>
      <w:r w:rsidRPr="00C6290D">
        <w:rPr>
          <w:b/>
        </w:rPr>
        <w:t>Vytvoření Dokumentace</w:t>
      </w:r>
      <w:r>
        <w:t>“</w:t>
      </w:r>
      <w:r w:rsidRPr="002A6624">
        <w:t xml:space="preserve"> </w:t>
      </w:r>
      <w:r>
        <w:t xml:space="preserve">- má </w:t>
      </w:r>
      <w:r w:rsidRPr="0023617F">
        <w:t>význam</w:t>
      </w:r>
      <w:r>
        <w:t xml:space="preserve"> uvedený v</w:t>
      </w:r>
      <w:r w:rsidR="007A5F34">
        <w:t> </w:t>
      </w:r>
      <w:proofErr w:type="gramStart"/>
      <w:r w:rsidR="007A5F34">
        <w:t>odst.</w:t>
      </w:r>
      <w:r>
        <w:t xml:space="preserve"> </w:t>
      </w:r>
      <w:r w:rsidR="00FE5D6C">
        <w:fldChar w:fldCharType="begin"/>
      </w:r>
      <w:r>
        <w:instrText xml:space="preserve"> REF _Ref519260191 \r \h </w:instrText>
      </w:r>
      <w:r w:rsidR="00FE5D6C">
        <w:fldChar w:fldCharType="separate"/>
      </w:r>
      <w:r w:rsidR="00ED6E29">
        <w:t>5.1.3</w:t>
      </w:r>
      <w:proofErr w:type="gramEnd"/>
      <w:r w:rsidR="00FE5D6C">
        <w:fldChar w:fldCharType="end"/>
      </w:r>
      <w:r>
        <w:t xml:space="preserve"> této Smlouvy.</w:t>
      </w:r>
    </w:p>
    <w:p w:rsidR="00D86D49" w:rsidRDefault="00D86D49" w:rsidP="003E0951">
      <w:pPr>
        <w:pStyle w:val="smlouvaheading2"/>
        <w:numPr>
          <w:ilvl w:val="0"/>
          <w:numId w:val="0"/>
        </w:numPr>
        <w:ind w:left="794"/>
      </w:pPr>
      <w:r>
        <w:t>„</w:t>
      </w:r>
      <w:r w:rsidRPr="00656645">
        <w:rPr>
          <w:b/>
        </w:rPr>
        <w:t>ZZVZ</w:t>
      </w:r>
      <w:r>
        <w:t>“ – znamená právní předpis uvedený v </w:t>
      </w:r>
      <w:proofErr w:type="gramStart"/>
      <w:r>
        <w:t xml:space="preserve">odst. </w:t>
      </w:r>
      <w:r w:rsidR="00FE5D6C">
        <w:fldChar w:fldCharType="begin"/>
      </w:r>
      <w:r>
        <w:instrText xml:space="preserve"> REF _Ref519154136 \r \h </w:instrText>
      </w:r>
      <w:r w:rsidR="00FE5D6C">
        <w:fldChar w:fldCharType="separate"/>
      </w:r>
      <w:r w:rsidR="00ED6E29">
        <w:t>1.1</w:t>
      </w:r>
      <w:r w:rsidR="00FE5D6C">
        <w:fldChar w:fldCharType="end"/>
      </w:r>
      <w:r>
        <w:t>.</w:t>
      </w:r>
      <w:proofErr w:type="gramEnd"/>
    </w:p>
    <w:p w:rsidR="00BF7086" w:rsidRPr="00EE6BBD" w:rsidRDefault="00BF7086" w:rsidP="00086404">
      <w:pPr>
        <w:pStyle w:val="smlouvaheading1"/>
        <w:tabs>
          <w:tab w:val="clear" w:pos="794"/>
          <w:tab w:val="left" w:pos="709"/>
        </w:tabs>
        <w:ind w:hanging="1070"/>
      </w:pPr>
      <w:bookmarkStart w:id="6" w:name="_Ref519244513"/>
      <w:r w:rsidRPr="00EE6BBD">
        <w:t>KOntaktní osoby</w:t>
      </w:r>
      <w:bookmarkEnd w:id="6"/>
    </w:p>
    <w:p w:rsidR="0023617F" w:rsidRDefault="0023617F" w:rsidP="003E0951">
      <w:pPr>
        <w:pStyle w:val="smlouvaheading2"/>
      </w:pPr>
      <w:r>
        <w:t xml:space="preserve">Každá ze </w:t>
      </w:r>
      <w:r w:rsidR="00941494">
        <w:t>S</w:t>
      </w:r>
      <w:r>
        <w:t xml:space="preserve">mluvních stran disponuje kontaktními osobami, resp. zástupci těchto osob. Kontaktní osoby zastupují </w:t>
      </w:r>
      <w:r w:rsidR="00941494">
        <w:t>S</w:t>
      </w:r>
      <w:r>
        <w:t xml:space="preserve">mluvní strany v této Smlouvě stanoveném rozsahu. </w:t>
      </w:r>
    </w:p>
    <w:p w:rsidR="0023617F" w:rsidRDefault="0023617F" w:rsidP="003E0951">
      <w:pPr>
        <w:pStyle w:val="smlouvaheading2"/>
      </w:pPr>
      <w:r>
        <w:t xml:space="preserve">Smluvní strany jsou oprávněny změnit </w:t>
      </w:r>
      <w:r w:rsidR="00B1232F">
        <w:t>k</w:t>
      </w:r>
      <w:r>
        <w:t>ontaktní osoby</w:t>
      </w:r>
      <w:r w:rsidR="00941494">
        <w:t xml:space="preserve"> a</w:t>
      </w:r>
      <w:r>
        <w:t xml:space="preserve"> na tuto změnu jsou povinny druhou </w:t>
      </w:r>
      <w:r w:rsidR="00941494">
        <w:t>S</w:t>
      </w:r>
      <w:r>
        <w:t xml:space="preserve">mluvní stranu písemně upozornit. V případě, že je </w:t>
      </w:r>
      <w:r w:rsidR="00B1232F">
        <w:t>k</w:t>
      </w:r>
      <w:r>
        <w:t xml:space="preserve">ontaktní osoba zastoupena jinou osobou, existenci </w:t>
      </w:r>
      <w:proofErr w:type="spellStart"/>
      <w:r>
        <w:t>zástupčího</w:t>
      </w:r>
      <w:proofErr w:type="spellEnd"/>
      <w:r>
        <w:t xml:space="preserve"> oprávnění a jeho rozsah je povinna </w:t>
      </w:r>
      <w:r w:rsidR="00B1232F">
        <w:t>k</w:t>
      </w:r>
      <w:r>
        <w:t xml:space="preserve">ontaktní osoba druhé straně písemně prokázat. </w:t>
      </w:r>
    </w:p>
    <w:p w:rsidR="00BF7086" w:rsidRPr="0069193B" w:rsidRDefault="00BF7086" w:rsidP="003E0951">
      <w:pPr>
        <w:pStyle w:val="smlouvaheading2"/>
      </w:pPr>
      <w:r w:rsidRPr="0069193B">
        <w:t xml:space="preserve">Kontaktní údaje </w:t>
      </w:r>
      <w:r w:rsidR="00F40CBB">
        <w:t>Zadavat</w:t>
      </w:r>
      <w:r w:rsidRPr="0069193B">
        <w:t>ele</w:t>
      </w:r>
      <w:r w:rsidR="00D94F7F">
        <w:t>:</w:t>
      </w:r>
    </w:p>
    <w:p w:rsidR="00BF7086" w:rsidRPr="0069193B" w:rsidRDefault="00BF7086" w:rsidP="003E0951">
      <w:pPr>
        <w:pStyle w:val="smlouvaheading2"/>
        <w:numPr>
          <w:ilvl w:val="0"/>
          <w:numId w:val="0"/>
        </w:numPr>
        <w:ind w:left="794"/>
      </w:pPr>
      <w:r w:rsidRPr="0069193B">
        <w:t xml:space="preserve">zástupce </w:t>
      </w:r>
      <w:r w:rsidR="00F40CBB">
        <w:t>Zadavat</w:t>
      </w:r>
      <w:r w:rsidRPr="0069193B">
        <w:t xml:space="preserve">ele ve věcech technických: Petr Žanta, </w:t>
      </w:r>
      <w:r w:rsidR="00821801" w:rsidRPr="00821801">
        <w:rPr>
          <w:rStyle w:val="Hypertextovodkaz"/>
        </w:rPr>
        <w:t>petr.</w:t>
      </w:r>
      <w:hyperlink r:id="rId13" w:history="1">
        <w:r w:rsidR="00B62820" w:rsidRPr="00511C9E">
          <w:rPr>
            <w:rStyle w:val="Hypertextovodkaz"/>
          </w:rPr>
          <w:t>zanta@nemjil.cz</w:t>
        </w:r>
      </w:hyperlink>
      <w:r w:rsidRPr="0069193B">
        <w:t xml:space="preserve">, +420 481 661 419 </w:t>
      </w:r>
    </w:p>
    <w:p w:rsidR="00BF7086" w:rsidRPr="0069193B" w:rsidRDefault="00BF7086" w:rsidP="003E0951">
      <w:pPr>
        <w:pStyle w:val="smlouvaheading2"/>
        <w:numPr>
          <w:ilvl w:val="0"/>
          <w:numId w:val="0"/>
        </w:numPr>
        <w:ind w:left="794"/>
      </w:pPr>
      <w:r w:rsidRPr="0069193B">
        <w:t xml:space="preserve">zástupce </w:t>
      </w:r>
      <w:r w:rsidR="00F40CBB">
        <w:t>Zadavat</w:t>
      </w:r>
      <w:r w:rsidRPr="0069193B">
        <w:t xml:space="preserve">ele ve věcech administrativních: Mgr. Petr </w:t>
      </w:r>
      <w:r w:rsidR="00053402">
        <w:t>Maralík, petr.maralik@nemjil.cz</w:t>
      </w:r>
      <w:r w:rsidRPr="0069193B">
        <w:t>, + 420 481 551 175</w:t>
      </w:r>
    </w:p>
    <w:p w:rsidR="00BF7086" w:rsidRPr="0069193B" w:rsidRDefault="00D94F7F" w:rsidP="003E0951">
      <w:pPr>
        <w:pStyle w:val="smlouvaheading2"/>
      </w:pPr>
      <w:r>
        <w:t>Kontaktní osoby Dodavatele:</w:t>
      </w:r>
    </w:p>
    <w:p w:rsidR="00BF7086" w:rsidRPr="00941494" w:rsidRDefault="00BF7086" w:rsidP="003E0951">
      <w:pPr>
        <w:pStyle w:val="smlouvaheading2"/>
        <w:numPr>
          <w:ilvl w:val="0"/>
          <w:numId w:val="0"/>
        </w:numPr>
        <w:ind w:left="794"/>
      </w:pPr>
      <w:r w:rsidRPr="00941494">
        <w:t>zástupce Dodavatele ve věcech technických: [</w:t>
      </w:r>
      <w:r w:rsidR="00941494" w:rsidRPr="00941494">
        <w:rPr>
          <w:highlight w:val="yellow"/>
        </w:rPr>
        <w:t>DOPLNÍ DODAVATEL</w:t>
      </w:r>
      <w:r w:rsidRPr="00941494">
        <w:t>], e-mail</w:t>
      </w:r>
      <w:r w:rsidR="002730AD" w:rsidRPr="00941494">
        <w:t>:</w:t>
      </w:r>
      <w:r w:rsidRPr="00941494">
        <w:t xml:space="preserve"> [</w:t>
      </w:r>
      <w:r w:rsidR="00941494" w:rsidRPr="00941494">
        <w:rPr>
          <w:highlight w:val="yellow"/>
        </w:rPr>
        <w:t>DOPLNÍ DODAVATEL</w:t>
      </w:r>
      <w:r w:rsidRPr="00941494">
        <w:t>], telefon: [</w:t>
      </w:r>
      <w:r w:rsidR="00941494" w:rsidRPr="00941494">
        <w:rPr>
          <w:highlight w:val="yellow"/>
        </w:rPr>
        <w:t>DOPLNÍ DODAVATEL</w:t>
      </w:r>
      <w:r w:rsidRPr="00941494">
        <w:t>]</w:t>
      </w:r>
    </w:p>
    <w:p w:rsidR="00BF7086" w:rsidRPr="00941494" w:rsidRDefault="00BF7086" w:rsidP="003E0951">
      <w:pPr>
        <w:pStyle w:val="smlouvaheading2"/>
        <w:numPr>
          <w:ilvl w:val="0"/>
          <w:numId w:val="0"/>
        </w:numPr>
        <w:ind w:left="794"/>
        <w:rPr>
          <w:highlight w:val="cyan"/>
        </w:rPr>
      </w:pPr>
      <w:r w:rsidRPr="00941494">
        <w:t xml:space="preserve">zástupce </w:t>
      </w:r>
      <w:r w:rsidR="002730AD" w:rsidRPr="00941494">
        <w:t>Dodavatele</w:t>
      </w:r>
      <w:r w:rsidRPr="00941494">
        <w:t xml:space="preserve"> ve věcech administrativních</w:t>
      </w:r>
      <w:r w:rsidR="002730AD" w:rsidRPr="00941494">
        <w:t>: [</w:t>
      </w:r>
      <w:r w:rsidR="00941494" w:rsidRPr="00941494">
        <w:rPr>
          <w:highlight w:val="yellow"/>
        </w:rPr>
        <w:t>DOPLNÍ DODAVATEL</w:t>
      </w:r>
      <w:r w:rsidR="002730AD" w:rsidRPr="00941494">
        <w:t>], e-mail: [</w:t>
      </w:r>
      <w:r w:rsidR="00941494" w:rsidRPr="00941494">
        <w:rPr>
          <w:highlight w:val="yellow"/>
        </w:rPr>
        <w:t>DOPLNÍ DODAVATEL</w:t>
      </w:r>
      <w:r w:rsidR="002730AD" w:rsidRPr="00941494">
        <w:t>], telefon: [</w:t>
      </w:r>
      <w:r w:rsidR="00941494" w:rsidRPr="00941494">
        <w:rPr>
          <w:highlight w:val="yellow"/>
        </w:rPr>
        <w:t>DOPLNÍ DODAVATEL</w:t>
      </w:r>
      <w:r w:rsidR="002730AD" w:rsidRPr="00941494">
        <w:t>]</w:t>
      </w:r>
      <w:r w:rsidR="002730AD" w:rsidRPr="00941494">
        <w:rPr>
          <w:highlight w:val="cyan"/>
        </w:rPr>
        <w:t xml:space="preserve"> </w:t>
      </w:r>
    </w:p>
    <w:p w:rsidR="00E170F1" w:rsidRPr="00EE6BBD" w:rsidRDefault="001B64BA" w:rsidP="00086404">
      <w:pPr>
        <w:pStyle w:val="smlouvaheading1"/>
        <w:tabs>
          <w:tab w:val="clear" w:pos="794"/>
          <w:tab w:val="left" w:pos="709"/>
        </w:tabs>
        <w:ind w:hanging="1070"/>
      </w:pPr>
      <w:r w:rsidRPr="00086404">
        <w:t>ÚČEL SMLOUVY</w:t>
      </w:r>
    </w:p>
    <w:p w:rsidR="000D369F" w:rsidRPr="0023617F" w:rsidRDefault="0023617F" w:rsidP="003E0951">
      <w:pPr>
        <w:pStyle w:val="smlouvaheading2"/>
        <w:rPr>
          <w:rFonts w:cs="Times New Roman"/>
        </w:rPr>
      </w:pPr>
      <w:r>
        <w:t xml:space="preserve">Účelem této Smlouvy je </w:t>
      </w:r>
      <w:r w:rsidR="00242615" w:rsidRPr="000136B2">
        <w:t>zajištění plně funkčního bezporuchového propojení zařízení Zadavatele prostřednictvím</w:t>
      </w:r>
      <w:r w:rsidR="00053402" w:rsidRPr="000136B2">
        <w:t xml:space="preserve"> lan síťové infrastruktury, </w:t>
      </w:r>
      <w:proofErr w:type="spellStart"/>
      <w:r w:rsidR="00053402" w:rsidRPr="000136B2">
        <w:t>WiFi</w:t>
      </w:r>
      <w:proofErr w:type="spellEnd"/>
      <w:r w:rsidR="00053402" w:rsidRPr="000136B2">
        <w:t>, včetně poskytnutí licencí</w:t>
      </w:r>
      <w:r w:rsidR="00B62820" w:rsidRPr="000136B2">
        <w:t>,</w:t>
      </w:r>
      <w:r w:rsidRPr="000136B2">
        <w:t xml:space="preserve"> ověřen</w:t>
      </w:r>
      <w:r w:rsidR="00941494" w:rsidRPr="000136B2">
        <w:t>í</w:t>
      </w:r>
      <w:r w:rsidRPr="000136B2">
        <w:t xml:space="preserve"> j</w:t>
      </w:r>
      <w:r w:rsidR="00053402" w:rsidRPr="000136B2">
        <w:t>ejích</w:t>
      </w:r>
      <w:r w:rsidRPr="000136B2">
        <w:t xml:space="preserve"> vlastnost</w:t>
      </w:r>
      <w:r w:rsidR="00053402" w:rsidRPr="000136B2">
        <w:t>í</w:t>
      </w:r>
      <w:r w:rsidR="00941494" w:rsidRPr="000136B2">
        <w:t xml:space="preserve"> s požadovanou specifikací</w:t>
      </w:r>
      <w:r w:rsidRPr="000136B2">
        <w:t xml:space="preserve">, nasazení do </w:t>
      </w:r>
      <w:r w:rsidR="00863349" w:rsidRPr="000136B2">
        <w:t>Testovacího</w:t>
      </w:r>
      <w:r w:rsidRPr="000136B2">
        <w:t xml:space="preserve"> a následně </w:t>
      </w:r>
      <w:r w:rsidR="00863349" w:rsidRPr="000136B2">
        <w:t>O</w:t>
      </w:r>
      <w:r w:rsidRPr="000136B2">
        <w:t xml:space="preserve">strého provozu, to vše v souladu s požadavky </w:t>
      </w:r>
      <w:r w:rsidR="00F40CBB" w:rsidRPr="000136B2">
        <w:t>Zadavat</w:t>
      </w:r>
      <w:r w:rsidRPr="000136B2">
        <w:t>ele, definovanými touto Smlouvou</w:t>
      </w:r>
      <w:r>
        <w:t>.</w:t>
      </w:r>
    </w:p>
    <w:p w:rsidR="0023617F" w:rsidRPr="005F04C8" w:rsidRDefault="0023617F" w:rsidP="003E0951">
      <w:pPr>
        <w:pStyle w:val="smlouvaheading2"/>
        <w:rPr>
          <w:rFonts w:cs="Times New Roman"/>
        </w:rPr>
      </w:pPr>
      <w:r>
        <w:t xml:space="preserve">Dodavatel zaručuje </w:t>
      </w:r>
      <w:r w:rsidR="00F40CBB">
        <w:t>Zadavat</w:t>
      </w:r>
      <w:r>
        <w:t>eli splnění Veřejné zakázky a všech v ní obsažených povinností. Tato záruka je nadřazena všem ostatním ujednáním. V případě jakékoliv nejistoty ohledně výkladu této Smlouvy</w:t>
      </w:r>
      <w:r w:rsidR="005F04C8">
        <w:t xml:space="preserve"> či</w:t>
      </w:r>
      <w:r>
        <w:t xml:space="preserve"> </w:t>
      </w:r>
      <w:r w:rsidR="005F04C8">
        <w:t>v případě jakýchkoliv c</w:t>
      </w:r>
      <w:r>
        <w:t xml:space="preserve">hybějících </w:t>
      </w:r>
      <w:r w:rsidR="005F04C8">
        <w:t xml:space="preserve">ustanovení bude Smlouva vykládána tak, aby v co nejširší míře zohledňovala účel </w:t>
      </w:r>
      <w:r w:rsidR="001909C1">
        <w:t>této Smlouvy</w:t>
      </w:r>
      <w:r w:rsidR="005F04C8">
        <w:t xml:space="preserve">. </w:t>
      </w:r>
    </w:p>
    <w:p w:rsidR="005F04C8" w:rsidRDefault="005F04C8" w:rsidP="00086404">
      <w:pPr>
        <w:pStyle w:val="smlouvaheading1"/>
        <w:tabs>
          <w:tab w:val="clear" w:pos="794"/>
          <w:tab w:val="left" w:pos="709"/>
        </w:tabs>
        <w:ind w:hanging="1070"/>
      </w:pPr>
      <w:r>
        <w:t>PŘEDMĚT SMlOUVY</w:t>
      </w:r>
    </w:p>
    <w:p w:rsidR="005F04C8" w:rsidRDefault="005F04C8" w:rsidP="003E0951">
      <w:pPr>
        <w:pStyle w:val="smlouvaheading2"/>
      </w:pPr>
      <w:bookmarkStart w:id="7" w:name="_Ref519260791"/>
      <w:r>
        <w:t xml:space="preserve">Dodavatel se zavazuje </w:t>
      </w:r>
      <w:r w:rsidR="00E977B6">
        <w:t xml:space="preserve">poskytnout </w:t>
      </w:r>
      <w:r w:rsidR="00F40CBB">
        <w:t>Zadavat</w:t>
      </w:r>
      <w:r>
        <w:t xml:space="preserve">eli plnění v podobě </w:t>
      </w:r>
      <w:r w:rsidR="00053402">
        <w:t>vytvoření a provozování Sítě</w:t>
      </w:r>
      <w:r>
        <w:t>, kter</w:t>
      </w:r>
      <w:r w:rsidR="00053402">
        <w:t>á</w:t>
      </w:r>
      <w:r>
        <w:t xml:space="preserve"> spočívá především v (</w:t>
      </w:r>
      <w:proofErr w:type="gramStart"/>
      <w:r>
        <w:t>ve</w:t>
      </w:r>
      <w:proofErr w:type="gramEnd"/>
      <w:r>
        <w:t>):</w:t>
      </w:r>
      <w:bookmarkEnd w:id="7"/>
    </w:p>
    <w:p w:rsidR="00D10304" w:rsidRDefault="00C6290D" w:rsidP="003E0951">
      <w:pPr>
        <w:pStyle w:val="smlouvaheading3"/>
      </w:pPr>
      <w:bookmarkStart w:id="8" w:name="_Ref519689406"/>
      <w:r>
        <w:t xml:space="preserve">provedení analýzy a návrhu vytvoření </w:t>
      </w:r>
      <w:r w:rsidR="00053402">
        <w:t>Sítě</w:t>
      </w:r>
      <w:r>
        <w:t>,</w:t>
      </w:r>
      <w:r w:rsidR="00941494">
        <w:t xml:space="preserve"> obsahující mimo jiné procesní analýzy jednotlivých jej</w:t>
      </w:r>
      <w:r w:rsidR="00B62820">
        <w:t>í</w:t>
      </w:r>
      <w:r w:rsidR="00941494">
        <w:t>ch částí, návrhu postupu realizace,</w:t>
      </w:r>
      <w:r w:rsidR="00053402">
        <w:t xml:space="preserve"> návrhu rozsahu pořizovaných licencí,</w:t>
      </w:r>
      <w:r w:rsidR="00F40CBB">
        <w:t xml:space="preserve"> rozsahu pořízení Hardware,</w:t>
      </w:r>
      <w:r w:rsidR="00941494">
        <w:t xml:space="preserve"> implementace na IT Prostředí </w:t>
      </w:r>
      <w:r w:rsidR="00F40CBB">
        <w:t>Zadavat</w:t>
      </w:r>
      <w:r w:rsidR="00941494">
        <w:t>ele, náležitostí Testovacího provozu a vytvoření Harmonogramu, kdy toto vše bude</w:t>
      </w:r>
      <w:r>
        <w:t xml:space="preserve"> vycházet z popisu návrhu řešení uvedeným v Technické specifikaci</w:t>
      </w:r>
      <w:r w:rsidR="00DB254E">
        <w:t xml:space="preserve"> </w:t>
      </w:r>
      <w:r>
        <w:t>(„</w:t>
      </w:r>
      <w:r w:rsidRPr="00C6290D">
        <w:rPr>
          <w:b/>
        </w:rPr>
        <w:t>Implementační analýza</w:t>
      </w:r>
      <w:r>
        <w:t>“)</w:t>
      </w:r>
      <w:bookmarkEnd w:id="8"/>
    </w:p>
    <w:p w:rsidR="005F04C8" w:rsidRPr="005F04C8" w:rsidRDefault="005F04C8" w:rsidP="003E0951">
      <w:pPr>
        <w:pStyle w:val="smlouvaheading3"/>
      </w:pPr>
      <w:bookmarkStart w:id="9" w:name="_Ref519260462"/>
      <w:r>
        <w:t xml:space="preserve">vytvoření, dodání a zprovoznění </w:t>
      </w:r>
      <w:r w:rsidR="00053402">
        <w:t>Sítě</w:t>
      </w:r>
      <w:r>
        <w:t xml:space="preserve"> v IT Prostředí </w:t>
      </w:r>
      <w:r w:rsidR="00F40CBB">
        <w:t>Zadavat</w:t>
      </w:r>
      <w:r>
        <w:t>ele</w:t>
      </w:r>
      <w:r w:rsidR="00F40CBB">
        <w:t xml:space="preserve"> včetně dodání požadovaného Hardware</w:t>
      </w:r>
      <w:r>
        <w:t xml:space="preserve">, a to v plném rozsahu funkcionalit, vymezených v Technické </w:t>
      </w:r>
      <w:r w:rsidR="00941494">
        <w:t>specifikaci</w:t>
      </w:r>
      <w:r w:rsidR="00D858CD">
        <w:t xml:space="preserve"> a Implementační </w:t>
      </w:r>
      <w:r w:rsidR="00C37331">
        <w:t>analýze</w:t>
      </w:r>
      <w:r>
        <w:t xml:space="preserve">, a to včetně </w:t>
      </w:r>
      <w:r w:rsidR="00934B7E">
        <w:t>p</w:t>
      </w:r>
      <w:r w:rsidR="00C6290D">
        <w:t xml:space="preserve">arametrizace a provedení </w:t>
      </w:r>
      <w:r w:rsidR="00A95CB0">
        <w:t>Akceptace</w:t>
      </w:r>
      <w:r>
        <w:t xml:space="preserve"> („</w:t>
      </w:r>
      <w:r w:rsidRPr="005F04C8">
        <w:rPr>
          <w:b/>
        </w:rPr>
        <w:t>Implementace</w:t>
      </w:r>
      <w:r>
        <w:t>“)</w:t>
      </w:r>
      <w:r>
        <w:rPr>
          <w:lang w:val="en-US"/>
        </w:rPr>
        <w:t>;</w:t>
      </w:r>
      <w:bookmarkEnd w:id="9"/>
    </w:p>
    <w:p w:rsidR="005F04C8" w:rsidRDefault="00934B7E" w:rsidP="003E0951">
      <w:pPr>
        <w:pStyle w:val="smlouvaheading3"/>
      </w:pPr>
      <w:bookmarkStart w:id="10" w:name="_Ref519260191"/>
      <w:r>
        <w:lastRenderedPageBreak/>
        <w:t>vytvoření a dodání Dokumentace vztahující se k</w:t>
      </w:r>
      <w:r w:rsidR="00C6290D">
        <w:t> </w:t>
      </w:r>
      <w:r w:rsidR="00053402">
        <w:t>Síti</w:t>
      </w:r>
      <w:r w:rsidR="00C6290D">
        <w:t xml:space="preserve"> („</w:t>
      </w:r>
      <w:r w:rsidR="00C6290D" w:rsidRPr="00C6290D">
        <w:rPr>
          <w:b/>
        </w:rPr>
        <w:t>Vytvoření Dokumentace</w:t>
      </w:r>
      <w:r w:rsidR="00C6290D">
        <w:t>“)</w:t>
      </w:r>
      <w:r>
        <w:rPr>
          <w:lang w:val="en-US"/>
        </w:rPr>
        <w:t>;</w:t>
      </w:r>
      <w:bookmarkEnd w:id="10"/>
    </w:p>
    <w:p w:rsidR="00934B7E" w:rsidRPr="00F1551B" w:rsidRDefault="00934B7E" w:rsidP="003E0951">
      <w:pPr>
        <w:pStyle w:val="smlouvaheading3"/>
      </w:pPr>
      <w:r>
        <w:t xml:space="preserve">realizaci ověřovacího provozu </w:t>
      </w:r>
      <w:r w:rsidR="00053402">
        <w:t>Sítě</w:t>
      </w:r>
      <w:r>
        <w:t xml:space="preserve"> v rozsahu a dle podmínek uvedených v této Smlouvě</w:t>
      </w:r>
      <w:r w:rsidR="00C6290D">
        <w:t>, včetně</w:t>
      </w:r>
      <w:r>
        <w:t xml:space="preserve"> poskytování zvýšeného dohledu</w:t>
      </w:r>
      <w:r w:rsidR="00C6290D">
        <w:t xml:space="preserve"> </w:t>
      </w:r>
      <w:r>
        <w:t>(„</w:t>
      </w:r>
      <w:r w:rsidRPr="00934B7E">
        <w:rPr>
          <w:b/>
        </w:rPr>
        <w:t>Testovací provoz</w:t>
      </w:r>
      <w:r>
        <w:t>“)</w:t>
      </w:r>
      <w:r w:rsidR="00941494">
        <w:rPr>
          <w:lang w:val="en-US"/>
        </w:rPr>
        <w:t>;</w:t>
      </w:r>
    </w:p>
    <w:p w:rsidR="00C6290D" w:rsidRDefault="0056525F">
      <w:pPr>
        <w:pStyle w:val="smlouvaheading3"/>
        <w:numPr>
          <w:ilvl w:val="0"/>
          <w:numId w:val="0"/>
        </w:numPr>
        <w:ind w:left="720"/>
      </w:pPr>
      <w:r>
        <w:t xml:space="preserve"> </w:t>
      </w:r>
      <w:r w:rsidR="00C6290D">
        <w:t>(dále výše uvedené společně jako „</w:t>
      </w:r>
      <w:r w:rsidR="00D01BE1">
        <w:rPr>
          <w:b/>
        </w:rPr>
        <w:t>Dílo</w:t>
      </w:r>
      <w:r w:rsidR="00C6290D">
        <w:t>“).</w:t>
      </w:r>
    </w:p>
    <w:p w:rsidR="0056525F" w:rsidRDefault="0056525F">
      <w:pPr>
        <w:pStyle w:val="smlouvaheading2"/>
      </w:pPr>
      <w:bookmarkStart w:id="11" w:name="_Ref519689583"/>
      <w:r>
        <w:t xml:space="preserve">Dodavatel se dále zavazuje poskytnout plnění v podobě proškolení uživatelů a administrátorů s funkcionalitami a obsluhou </w:t>
      </w:r>
      <w:r w:rsidR="00D803AC">
        <w:t>Sítě</w:t>
      </w:r>
      <w:r w:rsidR="00941494">
        <w:t xml:space="preserve"> a</w:t>
      </w:r>
      <w:r>
        <w:t xml:space="preserve"> </w:t>
      </w:r>
      <w:r w:rsidR="00D803AC">
        <w:t>jejím</w:t>
      </w:r>
      <w:r>
        <w:t xml:space="preserve"> provozem („</w:t>
      </w:r>
      <w:r w:rsidRPr="00C6290D">
        <w:rPr>
          <w:b/>
        </w:rPr>
        <w:t>Školení</w:t>
      </w:r>
      <w:r>
        <w:t>“)</w:t>
      </w:r>
      <w:bookmarkEnd w:id="11"/>
      <w:r w:rsidR="00D521B0">
        <w:rPr>
          <w:lang w:val="en-US"/>
        </w:rPr>
        <w:t>.</w:t>
      </w:r>
    </w:p>
    <w:p w:rsidR="00C6290D" w:rsidRDefault="00F40CBB">
      <w:pPr>
        <w:pStyle w:val="smlouvaheading2"/>
      </w:pPr>
      <w:r>
        <w:t>Zadavat</w:t>
      </w:r>
      <w:r w:rsidR="003C12ED">
        <w:t xml:space="preserve">el se Dodavateli zavazuje zaplatit </w:t>
      </w:r>
      <w:r w:rsidR="0056525F">
        <w:t>C</w:t>
      </w:r>
      <w:r w:rsidR="003C12ED">
        <w:t xml:space="preserve">enu za řádně a včas </w:t>
      </w:r>
      <w:r w:rsidR="00D01BE1">
        <w:t>provedené Dílo</w:t>
      </w:r>
      <w:r w:rsidR="003C12ED">
        <w:t xml:space="preserve">, a to za podmínek stanovených touto Smlouvou. </w:t>
      </w:r>
    </w:p>
    <w:p w:rsidR="00C6290D" w:rsidRDefault="00C6290D" w:rsidP="00086404">
      <w:pPr>
        <w:pStyle w:val="smlouvaheading1"/>
        <w:tabs>
          <w:tab w:val="clear" w:pos="794"/>
          <w:tab w:val="left" w:pos="709"/>
        </w:tabs>
        <w:ind w:hanging="1070"/>
      </w:pPr>
      <w:r>
        <w:t>Doba a místo plnění</w:t>
      </w:r>
    </w:p>
    <w:p w:rsidR="003C12ED" w:rsidRDefault="00C2310D">
      <w:pPr>
        <w:pStyle w:val="smlouvaheading2"/>
      </w:pPr>
      <w:bookmarkStart w:id="12" w:name="_Ref519494777"/>
      <w:r>
        <w:t>Dodavatel</w:t>
      </w:r>
      <w:r w:rsidR="00D01BE1">
        <w:t xml:space="preserve"> bude dílo zhotovovat v termínech stanovených na základě </w:t>
      </w:r>
      <w:r w:rsidR="00941494">
        <w:t>h</w:t>
      </w:r>
      <w:r w:rsidR="00D01BE1" w:rsidRPr="000A0F68">
        <w:t>armonogramu</w:t>
      </w:r>
      <w:r w:rsidR="00D01BE1">
        <w:t xml:space="preserve"> jednotlivých etap díla, </w:t>
      </w:r>
      <w:r w:rsidR="0056525F">
        <w:t>který bude součástí Implementační analýzy</w:t>
      </w:r>
      <w:r w:rsidR="00D01BE1">
        <w:t xml:space="preserve"> (dále jen „</w:t>
      </w:r>
      <w:r w:rsidR="00D01BE1">
        <w:rPr>
          <w:b/>
        </w:rPr>
        <w:t>H</w:t>
      </w:r>
      <w:r w:rsidR="00D01BE1" w:rsidRPr="0077272D">
        <w:rPr>
          <w:b/>
        </w:rPr>
        <w:t>a</w:t>
      </w:r>
      <w:r w:rsidR="00D01BE1">
        <w:rPr>
          <w:b/>
        </w:rPr>
        <w:t>r</w:t>
      </w:r>
      <w:r w:rsidR="00D01BE1" w:rsidRPr="0077272D">
        <w:rPr>
          <w:b/>
        </w:rPr>
        <w:t>monogram</w:t>
      </w:r>
      <w:r w:rsidR="00D01BE1">
        <w:t xml:space="preserve">“). Nejzazší termín </w:t>
      </w:r>
      <w:r w:rsidR="000D2770">
        <w:t xml:space="preserve">předání Implementační analýzy je 30 dní, </w:t>
      </w:r>
      <w:r w:rsidR="00D01BE1">
        <w:t xml:space="preserve">ukončení Testovacího provozu a finální </w:t>
      </w:r>
      <w:r w:rsidR="00D01BE1" w:rsidRPr="005E3227">
        <w:t xml:space="preserve">akceptace </w:t>
      </w:r>
      <w:r w:rsidR="0056525F" w:rsidRPr="005E3227">
        <w:t>Díla</w:t>
      </w:r>
      <w:r w:rsidR="00D01BE1" w:rsidRPr="005E3227">
        <w:t xml:space="preserve"> </w:t>
      </w:r>
      <w:r w:rsidR="005D15A4" w:rsidRPr="005E3227">
        <w:t>činí</w:t>
      </w:r>
      <w:r w:rsidR="00D01BE1" w:rsidRPr="005E3227">
        <w:t xml:space="preserve"> </w:t>
      </w:r>
      <w:r w:rsidR="00053402" w:rsidRPr="005E3227">
        <w:t>4</w:t>
      </w:r>
      <w:r w:rsidR="00D01BE1" w:rsidRPr="005E3227">
        <w:t xml:space="preserve"> měsíc</w:t>
      </w:r>
      <w:r w:rsidR="00053402" w:rsidRPr="005E3227">
        <w:t>e</w:t>
      </w:r>
      <w:r w:rsidR="00D01BE1" w:rsidRPr="005E3227">
        <w:t xml:space="preserve"> od obdržení</w:t>
      </w:r>
      <w:r w:rsidR="00D01BE1">
        <w:t xml:space="preserve"> písemného pokynu </w:t>
      </w:r>
      <w:r w:rsidR="00F40CBB">
        <w:t>Zadavat</w:t>
      </w:r>
      <w:r w:rsidR="00D01BE1">
        <w:t xml:space="preserve">ele ve smyslu </w:t>
      </w:r>
      <w:proofErr w:type="gramStart"/>
      <w:r w:rsidR="00D01BE1">
        <w:t xml:space="preserve">odst. </w:t>
      </w:r>
      <w:r w:rsidR="00FE5D6C">
        <w:fldChar w:fldCharType="begin"/>
      </w:r>
      <w:r w:rsidR="00D01BE1">
        <w:instrText xml:space="preserve"> REF _Ref519157546 \r \h </w:instrText>
      </w:r>
      <w:r w:rsidR="00FE5D6C">
        <w:fldChar w:fldCharType="separate"/>
      </w:r>
      <w:r w:rsidR="00ED6E29">
        <w:t>6.2</w:t>
      </w:r>
      <w:r w:rsidR="00FE5D6C">
        <w:fldChar w:fldCharType="end"/>
      </w:r>
      <w:r w:rsidR="00D01BE1">
        <w:t xml:space="preserve"> této</w:t>
      </w:r>
      <w:proofErr w:type="gramEnd"/>
      <w:r w:rsidR="00D01BE1">
        <w:t xml:space="preserve"> Smlouvy.</w:t>
      </w:r>
      <w:bookmarkEnd w:id="12"/>
    </w:p>
    <w:p w:rsidR="00D01BE1" w:rsidRDefault="00C2310D">
      <w:pPr>
        <w:pStyle w:val="smlouvaheading2"/>
      </w:pPr>
      <w:bookmarkStart w:id="13" w:name="_Ref519157546"/>
      <w:r>
        <w:t>Dodavatel</w:t>
      </w:r>
      <w:r w:rsidR="00D01BE1">
        <w:t xml:space="preserve"> začne s realizací </w:t>
      </w:r>
      <w:r w:rsidR="0056525F">
        <w:t>D</w:t>
      </w:r>
      <w:r w:rsidR="00D01BE1">
        <w:t xml:space="preserve">íla ihned po obdržení písemného pokynu k započetí plnění Smlouvy. </w:t>
      </w:r>
      <w:proofErr w:type="gramStart"/>
      <w:r w:rsidR="00D01BE1">
        <w:t>Nebude</w:t>
      </w:r>
      <w:proofErr w:type="gramEnd"/>
      <w:r w:rsidR="00D01BE1">
        <w:t>–</w:t>
      </w:r>
      <w:proofErr w:type="spellStart"/>
      <w:proofErr w:type="gramStart"/>
      <w:r w:rsidR="00D01BE1">
        <w:t>li</w:t>
      </w:r>
      <w:proofErr w:type="spellEnd"/>
      <w:proofErr w:type="gramEnd"/>
      <w:r w:rsidR="00D01BE1">
        <w:t xml:space="preserve"> písemný pokyn dle předchozí věty dán </w:t>
      </w:r>
      <w:r w:rsidR="00F40CBB">
        <w:t>Zadavat</w:t>
      </w:r>
      <w:r w:rsidR="00941494">
        <w:t xml:space="preserve">elem </w:t>
      </w:r>
      <w:r w:rsidR="00D01BE1">
        <w:t xml:space="preserve">nejpozději </w:t>
      </w:r>
      <w:r w:rsidR="00D01BE1" w:rsidRPr="0004753F">
        <w:t xml:space="preserve">do </w:t>
      </w:r>
      <w:r w:rsidR="00D01BE1" w:rsidRPr="009B455F">
        <w:t>30</w:t>
      </w:r>
      <w:r w:rsidR="00D01BE1" w:rsidRPr="0004753F">
        <w:t xml:space="preserve"> dní ode dne, kdy tato </w:t>
      </w:r>
      <w:r w:rsidR="00D01BE1">
        <w:t>S</w:t>
      </w:r>
      <w:r w:rsidR="00D01BE1" w:rsidRPr="0004753F">
        <w:t>mlouva nabyde účinnosti</w:t>
      </w:r>
      <w:r w:rsidR="00D01BE1">
        <w:t>, má se za to, že pokyn byl dán ke dni uplynutí této lhůty</w:t>
      </w:r>
      <w:r w:rsidR="00D01BE1" w:rsidRPr="0004753F">
        <w:t>.</w:t>
      </w:r>
    </w:p>
    <w:p w:rsidR="00D01BE1" w:rsidRDefault="00C2310D">
      <w:pPr>
        <w:pStyle w:val="smlouvaheading2"/>
      </w:pPr>
      <w:r>
        <w:t xml:space="preserve">Místem plnění jsou pracoviště </w:t>
      </w:r>
      <w:r w:rsidR="00F40CBB">
        <w:t>Zadavat</w:t>
      </w:r>
      <w:r>
        <w:t>ele na adresách:</w:t>
      </w:r>
    </w:p>
    <w:p w:rsidR="00C2310D" w:rsidRDefault="00C2310D">
      <w:pPr>
        <w:pStyle w:val="smlouvaheading3"/>
      </w:pPr>
      <w:proofErr w:type="spellStart"/>
      <w:r>
        <w:t>Metyšova</w:t>
      </w:r>
      <w:proofErr w:type="spellEnd"/>
      <w:r>
        <w:t xml:space="preserve"> 465, Jilemnice 514 01</w:t>
      </w:r>
      <w:r>
        <w:rPr>
          <w:lang w:val="en-US"/>
        </w:rPr>
        <w:t>;</w:t>
      </w:r>
    </w:p>
    <w:p w:rsidR="00C2310D" w:rsidRDefault="00C2310D">
      <w:pPr>
        <w:pStyle w:val="smlouvaheading3"/>
      </w:pPr>
      <w:r>
        <w:t>3. května 421, Semily 513 31</w:t>
      </w:r>
      <w:r>
        <w:rPr>
          <w:lang w:val="en-US"/>
        </w:rPr>
        <w:t>;</w:t>
      </w:r>
    </w:p>
    <w:p w:rsidR="00C2310D" w:rsidRDefault="00C2310D">
      <w:pPr>
        <w:pStyle w:val="smlouvaheading3"/>
        <w:numPr>
          <w:ilvl w:val="0"/>
          <w:numId w:val="0"/>
        </w:numPr>
        <w:ind w:left="709"/>
      </w:pPr>
      <w:proofErr w:type="gramStart"/>
      <w:r>
        <w:t>není</w:t>
      </w:r>
      <w:proofErr w:type="gramEnd"/>
      <w:r>
        <w:t>–</w:t>
      </w:r>
      <w:proofErr w:type="spellStart"/>
      <w:proofErr w:type="gramStart"/>
      <w:r>
        <w:t>li</w:t>
      </w:r>
      <w:proofErr w:type="spellEnd"/>
      <w:proofErr w:type="gramEnd"/>
      <w:r>
        <w:t xml:space="preserve"> </w:t>
      </w:r>
      <w:r w:rsidR="005B35F4">
        <w:t>S</w:t>
      </w:r>
      <w:r>
        <w:t>mluvními stranami ujednáno jinak.</w:t>
      </w:r>
    </w:p>
    <w:p w:rsidR="00C2310D" w:rsidRDefault="00C2310D">
      <w:pPr>
        <w:pStyle w:val="smlouvaheading2"/>
      </w:pPr>
      <w:r>
        <w:t xml:space="preserve">Pokud to povaha plnění Smlouvy umožňuje a </w:t>
      </w:r>
      <w:r w:rsidR="00F40CBB">
        <w:t>Zadavat</w:t>
      </w:r>
      <w:r>
        <w:t>el vůči tomu nemá výhrady, je Dodavatel oprávněn provádět části Díla také vzdáleným přístupem.</w:t>
      </w:r>
    </w:p>
    <w:p w:rsidR="00C2310D" w:rsidRDefault="00C2310D" w:rsidP="00890F00">
      <w:pPr>
        <w:pStyle w:val="smlouvaheading1"/>
        <w:tabs>
          <w:tab w:val="clear" w:pos="794"/>
          <w:tab w:val="left" w:pos="709"/>
        </w:tabs>
        <w:ind w:hanging="1070"/>
      </w:pPr>
      <w:r>
        <w:t>zhotovení implementační analýzy</w:t>
      </w:r>
    </w:p>
    <w:p w:rsidR="00C2310D" w:rsidRDefault="00C2310D">
      <w:pPr>
        <w:pStyle w:val="smlouvaheading2"/>
      </w:pPr>
      <w:r>
        <w:t xml:space="preserve">Dodavatel je povinen vytvořit Implementační analýzu v rozsahu dle domluvy </w:t>
      </w:r>
      <w:r w:rsidR="00941494">
        <w:t>S</w:t>
      </w:r>
      <w:r>
        <w:t>mluvních stran</w:t>
      </w:r>
      <w:r w:rsidR="00941494">
        <w:t>,</w:t>
      </w:r>
      <w:r>
        <w:t xml:space="preserve"> a tuto doručit </w:t>
      </w:r>
      <w:r w:rsidR="00F40CBB">
        <w:t>Zadavat</w:t>
      </w:r>
      <w:r>
        <w:t xml:space="preserve">eli k připomínkování a </w:t>
      </w:r>
      <w:r w:rsidR="00941494">
        <w:t>následné Akceptaci</w:t>
      </w:r>
      <w:r>
        <w:t xml:space="preserve"> dle </w:t>
      </w:r>
      <w:r w:rsidR="00941494">
        <w:t>odst</w:t>
      </w:r>
      <w:r>
        <w:t xml:space="preserve">. </w:t>
      </w:r>
      <w:r w:rsidR="00FE5D6C">
        <w:fldChar w:fldCharType="begin"/>
      </w:r>
      <w:r w:rsidR="00941494">
        <w:instrText xml:space="preserve"> REF _Ref519494864 \r \h </w:instrText>
      </w:r>
      <w:r w:rsidR="00FE5D6C">
        <w:fldChar w:fldCharType="separate"/>
      </w:r>
      <w:proofErr w:type="gramStart"/>
      <w:r w:rsidR="00ED6E29">
        <w:t>15.7</w:t>
      </w:r>
      <w:r w:rsidR="00FE5D6C">
        <w:fldChar w:fldCharType="end"/>
      </w:r>
      <w:r>
        <w:t xml:space="preserve"> této</w:t>
      </w:r>
      <w:proofErr w:type="gramEnd"/>
      <w:r>
        <w:t xml:space="preserve"> Smlouvy. </w:t>
      </w:r>
    </w:p>
    <w:p w:rsidR="00C2310D" w:rsidRDefault="00C2310D">
      <w:pPr>
        <w:pStyle w:val="smlouvaheading2"/>
      </w:pPr>
      <w:r>
        <w:t>Implementační analýza musí obsahovat především, nikoliv však výlučně:</w:t>
      </w:r>
    </w:p>
    <w:p w:rsidR="00C2310D" w:rsidRDefault="00D858CD">
      <w:pPr>
        <w:pStyle w:val="smlouvaheading3"/>
      </w:pPr>
      <w:r>
        <w:t>p</w:t>
      </w:r>
      <w:r w:rsidR="00C2310D">
        <w:t xml:space="preserve">rojektovou </w:t>
      </w:r>
      <w:r>
        <w:t xml:space="preserve">strukturu, případné upřesnění </w:t>
      </w:r>
      <w:r w:rsidR="00070EFD">
        <w:t>H</w:t>
      </w:r>
      <w:r>
        <w:t>armonogramu projektu</w:t>
      </w:r>
      <w:r>
        <w:rPr>
          <w:lang w:val="en-US"/>
        </w:rPr>
        <w:t>;</w:t>
      </w:r>
    </w:p>
    <w:p w:rsidR="00D858CD" w:rsidRDefault="00D858CD">
      <w:pPr>
        <w:pStyle w:val="smlouvaheading3"/>
      </w:pPr>
      <w:r>
        <w:t xml:space="preserve">bližší </w:t>
      </w:r>
      <w:r w:rsidR="00570100">
        <w:t>specifikaci Díla</w:t>
      </w:r>
      <w:r>
        <w:rPr>
          <w:lang w:val="en-US"/>
        </w:rPr>
        <w:t>;</w:t>
      </w:r>
    </w:p>
    <w:p w:rsidR="00D858CD" w:rsidRDefault="00D858CD">
      <w:pPr>
        <w:pStyle w:val="smlouvaheading3"/>
      </w:pPr>
      <w:r>
        <w:t xml:space="preserve">definici a popis </w:t>
      </w:r>
      <w:r w:rsidR="00941494">
        <w:t>A</w:t>
      </w:r>
      <w:r>
        <w:t>kcepta</w:t>
      </w:r>
      <w:r w:rsidR="00070EFD">
        <w:t>ce</w:t>
      </w:r>
      <w:r>
        <w:t xml:space="preserve"> a </w:t>
      </w:r>
      <w:r w:rsidR="00941494">
        <w:t>A</w:t>
      </w:r>
      <w:r>
        <w:t>kceptačních kritérií</w:t>
      </w:r>
      <w:r>
        <w:rPr>
          <w:lang w:val="en-US"/>
        </w:rPr>
        <w:t>;</w:t>
      </w:r>
    </w:p>
    <w:p w:rsidR="00D858CD" w:rsidRPr="00570100" w:rsidRDefault="00D858CD">
      <w:pPr>
        <w:pStyle w:val="smlouvaheading3"/>
      </w:pPr>
      <w:r>
        <w:t>výpis autorských děl, ke kterým budou poskytovány licence včetně licenčních podmínek</w:t>
      </w:r>
      <w:r>
        <w:rPr>
          <w:lang w:val="en-US"/>
        </w:rPr>
        <w:t>;</w:t>
      </w:r>
    </w:p>
    <w:p w:rsidR="00D858CD" w:rsidRDefault="00D858CD">
      <w:pPr>
        <w:pStyle w:val="smlouvaheading3"/>
      </w:pPr>
      <w:r>
        <w:t xml:space="preserve">rozsah součinnosti </w:t>
      </w:r>
      <w:r w:rsidR="00F40CBB">
        <w:t>Zadavat</w:t>
      </w:r>
      <w:r>
        <w:t>ele v případě, že bude tato vyžadována</w:t>
      </w:r>
      <w:r>
        <w:rPr>
          <w:lang w:val="en-US"/>
        </w:rPr>
        <w:t>;</w:t>
      </w:r>
    </w:p>
    <w:p w:rsidR="00325E4F" w:rsidRDefault="00325E4F">
      <w:pPr>
        <w:pStyle w:val="smlouvaheading3"/>
      </w:pPr>
      <w:r>
        <w:t>náležitosti vypl</w:t>
      </w:r>
      <w:r w:rsidR="00DB254E">
        <w:t>ývající z Technické specifikace</w:t>
      </w:r>
      <w:r>
        <w:rPr>
          <w:lang w:val="en-US"/>
        </w:rPr>
        <w:t>;</w:t>
      </w:r>
    </w:p>
    <w:p w:rsidR="00D858CD" w:rsidRDefault="00D858CD">
      <w:pPr>
        <w:pStyle w:val="smlouvaheading3"/>
      </w:pPr>
      <w:r>
        <w:t xml:space="preserve">jakékoliv další informace nezbytné pro provedení Díla. </w:t>
      </w:r>
    </w:p>
    <w:p w:rsidR="00D858CD" w:rsidRDefault="00D858CD" w:rsidP="00086404">
      <w:pPr>
        <w:pStyle w:val="smlouvaheading1"/>
        <w:tabs>
          <w:tab w:val="clear" w:pos="794"/>
          <w:tab w:val="left" w:pos="709"/>
        </w:tabs>
        <w:ind w:hanging="1070"/>
      </w:pPr>
      <w:r>
        <w:t>provedení implementace</w:t>
      </w:r>
    </w:p>
    <w:p w:rsidR="00D858CD" w:rsidRDefault="00D858CD">
      <w:pPr>
        <w:pStyle w:val="smlouvaheading2"/>
      </w:pPr>
      <w:r>
        <w:t>Provedení</w:t>
      </w:r>
      <w:r w:rsidR="00695394">
        <w:t>m</w:t>
      </w:r>
      <w:r>
        <w:t xml:space="preserve"> Implementace se rozumí především, nikoliv však výlučně:</w:t>
      </w:r>
    </w:p>
    <w:p w:rsidR="00D858CD" w:rsidRDefault="00570100">
      <w:pPr>
        <w:pStyle w:val="smlouvaheading3"/>
      </w:pPr>
      <w:r>
        <w:t>v</w:t>
      </w:r>
      <w:r w:rsidR="00D858CD">
        <w:t xml:space="preserve">ytvoření </w:t>
      </w:r>
      <w:r w:rsidR="008858EB">
        <w:t>Sítě</w:t>
      </w:r>
      <w:r w:rsidR="00D858CD">
        <w:t xml:space="preserve"> v souladu s  Implementační analýzou</w:t>
      </w:r>
      <w:r w:rsidR="00F7699B">
        <w:t xml:space="preserve">, </w:t>
      </w:r>
      <w:r w:rsidR="00070EFD">
        <w:t xml:space="preserve">touto </w:t>
      </w:r>
      <w:r w:rsidR="00F7699B">
        <w:t>Smlouvou</w:t>
      </w:r>
      <w:r w:rsidR="00D858CD">
        <w:t xml:space="preserve"> a veškerými dalšími pokyny </w:t>
      </w:r>
      <w:r w:rsidR="00F40CBB">
        <w:t>Zadavat</w:t>
      </w:r>
      <w:r w:rsidR="00D858CD">
        <w:t>ele</w:t>
      </w:r>
      <w:r w:rsidR="00D858CD">
        <w:rPr>
          <w:lang w:val="en-US"/>
        </w:rPr>
        <w:t>;</w:t>
      </w:r>
    </w:p>
    <w:p w:rsidR="00F40CBB" w:rsidRDefault="00F40CBB">
      <w:pPr>
        <w:pStyle w:val="smlouvaheading3"/>
      </w:pPr>
      <w:r>
        <w:t>dodání Hardware Zadavateli</w:t>
      </w:r>
      <w:r>
        <w:rPr>
          <w:lang w:val="en-US"/>
        </w:rPr>
        <w:t>;</w:t>
      </w:r>
    </w:p>
    <w:p w:rsidR="00D858CD" w:rsidRDefault="00570100">
      <w:pPr>
        <w:pStyle w:val="smlouvaheading3"/>
      </w:pPr>
      <w:r>
        <w:t>n</w:t>
      </w:r>
      <w:r w:rsidR="00D858CD">
        <w:t xml:space="preserve">ainstalování </w:t>
      </w:r>
      <w:r w:rsidR="008858EB">
        <w:t>Sítě</w:t>
      </w:r>
      <w:r w:rsidR="00D858CD">
        <w:t xml:space="preserve"> na IT Prostředí </w:t>
      </w:r>
      <w:r w:rsidR="00F40CBB">
        <w:t>Zadavat</w:t>
      </w:r>
      <w:r w:rsidR="00D858CD">
        <w:t>ele, včetně provedení Parametrizace</w:t>
      </w:r>
      <w:r w:rsidR="00D858CD">
        <w:rPr>
          <w:lang w:val="en-US"/>
        </w:rPr>
        <w:t>;</w:t>
      </w:r>
    </w:p>
    <w:p w:rsidR="00D858CD" w:rsidRDefault="00570100">
      <w:pPr>
        <w:pStyle w:val="smlouvaheading3"/>
      </w:pPr>
      <w:r>
        <w:lastRenderedPageBreak/>
        <w:t>o</w:t>
      </w:r>
      <w:r w:rsidR="00F7699B">
        <w:t xml:space="preserve">testování funkčnosti </w:t>
      </w:r>
      <w:r w:rsidR="008858EB">
        <w:t>Sítě</w:t>
      </w:r>
      <w:r w:rsidR="00F7699B">
        <w:t xml:space="preserve"> a provedení </w:t>
      </w:r>
      <w:r w:rsidR="00325E4F">
        <w:t>A</w:t>
      </w:r>
      <w:r w:rsidR="00F7699B">
        <w:t>kceptace tak, aby bylo možné ověřit jeho soulad s  Implemen</w:t>
      </w:r>
      <w:r w:rsidR="001C4CE7">
        <w:t>tační analýzou</w:t>
      </w:r>
      <w:r w:rsidR="00070EFD">
        <w:t>,</w:t>
      </w:r>
      <w:r w:rsidR="001C4CE7">
        <w:t xml:space="preserve"> touto Smlouvou</w:t>
      </w:r>
      <w:r w:rsidR="00070EFD">
        <w:t xml:space="preserve"> a veškerými dalšími pokyny </w:t>
      </w:r>
      <w:r w:rsidR="00F40CBB">
        <w:t>Zadavat</w:t>
      </w:r>
      <w:r w:rsidR="00070EFD">
        <w:t>ele</w:t>
      </w:r>
      <w:r w:rsidR="001C4CE7">
        <w:rPr>
          <w:lang w:val="en-US"/>
        </w:rPr>
        <w:t>;</w:t>
      </w:r>
      <w:r w:rsidR="001C4CE7">
        <w:t xml:space="preserve"> </w:t>
      </w:r>
    </w:p>
    <w:p w:rsidR="008858EB" w:rsidRDefault="00B62820">
      <w:pPr>
        <w:pStyle w:val="smlouvaheading3"/>
      </w:pPr>
      <w:r>
        <w:t>d</w:t>
      </w:r>
      <w:r w:rsidR="008858EB">
        <w:t xml:space="preserve">odání měřících protokolů optických spojů a měřících protokolů o pokrytí všech požadovaných prostor signálem </w:t>
      </w:r>
      <w:proofErr w:type="spellStart"/>
      <w:r w:rsidR="008858EB">
        <w:t>wifi</w:t>
      </w:r>
      <w:proofErr w:type="spellEnd"/>
      <w:r w:rsidR="008858EB">
        <w:rPr>
          <w:lang w:val="en-US"/>
        </w:rPr>
        <w:t>;</w:t>
      </w:r>
    </w:p>
    <w:p w:rsidR="00C67AF1" w:rsidRDefault="00570100">
      <w:pPr>
        <w:pStyle w:val="smlouvaheading3"/>
      </w:pPr>
      <w:r>
        <w:t>v</w:t>
      </w:r>
      <w:r w:rsidR="00C67AF1">
        <w:t>yhotoven</w:t>
      </w:r>
      <w:r w:rsidR="008858EB">
        <w:t>í veškeré Dokumentace spojené se Sítí</w:t>
      </w:r>
      <w:r w:rsidR="00C67AF1">
        <w:t>, a to včetně administrativní a uživatelské dokumentace tak, jak je vymezeno v </w:t>
      </w:r>
      <w:r w:rsidR="00C67AF1" w:rsidRPr="00AB1683">
        <w:t>Technické speci</w:t>
      </w:r>
      <w:r w:rsidR="001C4CE7" w:rsidRPr="00AB1683">
        <w:t>fikaci</w:t>
      </w:r>
      <w:r w:rsidR="001C4CE7">
        <w:t xml:space="preserve"> a Implementační analýze</w:t>
      </w:r>
      <w:r w:rsidR="001C4CE7">
        <w:rPr>
          <w:lang w:val="en-US"/>
        </w:rPr>
        <w:t>;</w:t>
      </w:r>
    </w:p>
    <w:p w:rsidR="001C4CE7" w:rsidRDefault="00570100">
      <w:pPr>
        <w:pStyle w:val="smlouvaheading3"/>
      </w:pPr>
      <w:r>
        <w:t>z</w:t>
      </w:r>
      <w:r w:rsidR="001C4CE7">
        <w:t>ahájení Testovacího provoz</w:t>
      </w:r>
      <w:r w:rsidR="003D33E5">
        <w:t>u</w:t>
      </w:r>
      <w:r w:rsidR="001C4CE7">
        <w:t>.</w:t>
      </w:r>
    </w:p>
    <w:p w:rsidR="001C4CE7" w:rsidRDefault="008858EB" w:rsidP="00086404">
      <w:pPr>
        <w:pStyle w:val="smlouvaheading1"/>
        <w:tabs>
          <w:tab w:val="clear" w:pos="794"/>
          <w:tab w:val="left" w:pos="709"/>
        </w:tabs>
        <w:ind w:hanging="1070"/>
      </w:pPr>
      <w:r>
        <w:t>Testovací pr</w:t>
      </w:r>
      <w:r w:rsidR="001C4CE7">
        <w:t>ovoz</w:t>
      </w:r>
    </w:p>
    <w:p w:rsidR="003D33E5" w:rsidRDefault="00E47E12">
      <w:pPr>
        <w:pStyle w:val="smlouvaheading2"/>
      </w:pPr>
      <w:r>
        <w:t>Testovací provoz probíhá od uko</w:t>
      </w:r>
      <w:r w:rsidR="003D33E5">
        <w:t>n</w:t>
      </w:r>
      <w:r>
        <w:t>čení Implementace</w:t>
      </w:r>
      <w:r w:rsidR="00325E4F">
        <w:t>,</w:t>
      </w:r>
      <w:r>
        <w:t xml:space="preserve"> a</w:t>
      </w:r>
      <w:r w:rsidR="00325E4F">
        <w:t xml:space="preserve"> to</w:t>
      </w:r>
      <w:r>
        <w:t xml:space="preserve"> až do okamžiku </w:t>
      </w:r>
      <w:r w:rsidR="00070EFD">
        <w:t>A</w:t>
      </w:r>
      <w:r>
        <w:t>kceptace Díla a zahájení Ostrého provozu. Testovací provoz slouží k</w:t>
      </w:r>
      <w:r w:rsidR="00325E4F">
        <w:t xml:space="preserve"> ověření a případnému </w:t>
      </w:r>
      <w:r>
        <w:t xml:space="preserve">zjištění souladu </w:t>
      </w:r>
      <w:r w:rsidR="008858EB">
        <w:t>Sítě</w:t>
      </w:r>
      <w:r>
        <w:t xml:space="preserve"> s</w:t>
      </w:r>
      <w:r w:rsidR="00DC00D1">
        <w:t> Technickou doku</w:t>
      </w:r>
      <w:r w:rsidR="003D33E5">
        <w:t xml:space="preserve">mentací, Implementační analýzou a ostatními </w:t>
      </w:r>
      <w:r w:rsidR="00570100">
        <w:t>atributy</w:t>
      </w:r>
      <w:r w:rsidR="003D33E5">
        <w:t xml:space="preserve"> dle této Smlouvy</w:t>
      </w:r>
      <w:r w:rsidR="00070EFD">
        <w:t xml:space="preserve"> a pokynů </w:t>
      </w:r>
      <w:r w:rsidR="00F40CBB">
        <w:t>Zadavat</w:t>
      </w:r>
      <w:r w:rsidR="00070EFD">
        <w:t>ele</w:t>
      </w:r>
      <w:r w:rsidR="003D33E5">
        <w:t>.</w:t>
      </w:r>
    </w:p>
    <w:p w:rsidR="003D33E5" w:rsidRDefault="003D33E5">
      <w:pPr>
        <w:pStyle w:val="smlouvaheading2"/>
      </w:pPr>
      <w:r>
        <w:t xml:space="preserve">Dodavatel je povinen od okamžiku zahájení Testovacího provozu zpřístupnit a provozovat za účelem oznamování Vad </w:t>
      </w:r>
      <w:proofErr w:type="spellStart"/>
      <w:r>
        <w:t>ServiceDesk</w:t>
      </w:r>
      <w:proofErr w:type="spellEnd"/>
      <w:r>
        <w:t xml:space="preserve">. </w:t>
      </w:r>
      <w:proofErr w:type="spellStart"/>
      <w:r w:rsidR="00897A35">
        <w:t>ServiceDesk</w:t>
      </w:r>
      <w:proofErr w:type="spellEnd"/>
      <w:r w:rsidR="00897A35">
        <w:t xml:space="preserve"> musí:</w:t>
      </w:r>
    </w:p>
    <w:p w:rsidR="00897A35" w:rsidRDefault="00897A35">
      <w:pPr>
        <w:pStyle w:val="smlouvaheading3"/>
      </w:pPr>
      <w:r>
        <w:t xml:space="preserve">poskytovat přehled o aktuálně nahlášených požadavcích, jejich stavu a aktuálním způsobu jejich řešení. Systém bude </w:t>
      </w:r>
      <w:r w:rsidR="00F40CBB">
        <w:t>Zadavat</w:t>
      </w:r>
      <w:r>
        <w:t xml:space="preserve">eli zasílat notifikace o změně stavu jeho požadavku (např. zadaný, v řešení, uzavřený apod.) a musí </w:t>
      </w:r>
      <w:r w:rsidR="00F40CBB">
        <w:t>Zadavat</w:t>
      </w:r>
      <w:r>
        <w:t>eli umožnit schvalování uzavření nahlášeného požadavku</w:t>
      </w:r>
      <w:r>
        <w:rPr>
          <w:lang w:val="en-US"/>
        </w:rPr>
        <w:t>;</w:t>
      </w:r>
    </w:p>
    <w:p w:rsidR="00897A35" w:rsidRDefault="00897A35">
      <w:pPr>
        <w:pStyle w:val="smlouvaheading3"/>
      </w:pPr>
      <w:r>
        <w:t xml:space="preserve">poskytovat </w:t>
      </w:r>
      <w:r w:rsidR="00F40CBB">
        <w:t>Zadavat</w:t>
      </w:r>
      <w:r>
        <w:t>eli přístup i k databázi uzavřených požadavků a způsobu jejich řešení, který bude poskytovat podrobné údaje o historii požadavků od jejich nahlášení po jejich vyřešení</w:t>
      </w:r>
      <w:r>
        <w:rPr>
          <w:lang w:val="en-US"/>
        </w:rPr>
        <w:t>;</w:t>
      </w:r>
    </w:p>
    <w:p w:rsidR="00897A35" w:rsidRDefault="00897A35">
      <w:pPr>
        <w:pStyle w:val="smlouvaheading3"/>
      </w:pPr>
      <w:r>
        <w:t xml:space="preserve">umožňovat export dat, včetně obsahu požadavku a způsobu vyřešení. Tato funkcionalita bude </w:t>
      </w:r>
      <w:r w:rsidR="005B35F4">
        <w:t>Dodavatelem</w:t>
      </w:r>
      <w:r>
        <w:t xml:space="preserve"> poskytována bezúplatně minimálně na vyžádání </w:t>
      </w:r>
      <w:r w:rsidR="00F40CBB">
        <w:t>Zadavat</w:t>
      </w:r>
      <w:r>
        <w:t>ele ve formátu minimálně *.</w:t>
      </w:r>
      <w:proofErr w:type="spellStart"/>
      <w:r>
        <w:t>xls</w:t>
      </w:r>
      <w:proofErr w:type="spellEnd"/>
      <w:r>
        <w:t xml:space="preserve"> a *.</w:t>
      </w:r>
      <w:proofErr w:type="spellStart"/>
      <w:r>
        <w:t>csv</w:t>
      </w:r>
      <w:proofErr w:type="spellEnd"/>
      <w:r>
        <w:t>.</w:t>
      </w:r>
    </w:p>
    <w:p w:rsidR="003D33E5" w:rsidRDefault="003D33E5">
      <w:pPr>
        <w:pStyle w:val="smlouvaheading2"/>
      </w:pPr>
      <w:r>
        <w:t xml:space="preserve">Testovací provoz bude </w:t>
      </w:r>
      <w:r w:rsidR="00325E4F">
        <w:t>zahrnovat</w:t>
      </w:r>
      <w:r>
        <w:t xml:space="preserve"> minimálně:</w:t>
      </w:r>
    </w:p>
    <w:p w:rsidR="003D33E5" w:rsidRPr="003D33E5" w:rsidRDefault="00570100">
      <w:pPr>
        <w:pStyle w:val="smlouvaheading3"/>
      </w:pPr>
      <w:r>
        <w:t>f</w:t>
      </w:r>
      <w:r w:rsidR="003D33E5">
        <w:t xml:space="preserve">unkční a integrační testy, tj. ověření splnění funkčních a procesních požadavků na </w:t>
      </w:r>
      <w:r w:rsidR="008858EB">
        <w:t>Sítě</w:t>
      </w:r>
      <w:r w:rsidR="003D33E5">
        <w:rPr>
          <w:lang w:val="en-US"/>
        </w:rPr>
        <w:t>;</w:t>
      </w:r>
    </w:p>
    <w:p w:rsidR="001C4CE7" w:rsidRDefault="00570100">
      <w:pPr>
        <w:pStyle w:val="smlouvaheading3"/>
      </w:pPr>
      <w:r>
        <w:t>v</w:t>
      </w:r>
      <w:r w:rsidR="003D33E5" w:rsidRPr="003D33E5">
        <w:t xml:space="preserve">ýkonnostní testy, tj. </w:t>
      </w:r>
      <w:r w:rsidR="003D33E5">
        <w:t>o</w:t>
      </w:r>
      <w:r w:rsidR="003D33E5" w:rsidRPr="003D33E5">
        <w:t xml:space="preserve">věření výkonnostních požadavků a limitů </w:t>
      </w:r>
      <w:r w:rsidR="008858EB">
        <w:t>Sítě</w:t>
      </w:r>
      <w:r w:rsidR="003D33E5" w:rsidRPr="003D33E5">
        <w:t xml:space="preserve">; </w:t>
      </w:r>
    </w:p>
    <w:p w:rsidR="003D33E5" w:rsidRDefault="00570100">
      <w:pPr>
        <w:pStyle w:val="smlouvaheading3"/>
      </w:pPr>
      <w:r>
        <w:t>d</w:t>
      </w:r>
      <w:r w:rsidR="003D33E5">
        <w:t xml:space="preserve">održení základních požadovaných funkcionalit </w:t>
      </w:r>
      <w:r w:rsidR="008858EB">
        <w:t>Sítě</w:t>
      </w:r>
      <w:r w:rsidR="003D33E5">
        <w:t>.</w:t>
      </w:r>
    </w:p>
    <w:p w:rsidR="00F534F2" w:rsidRDefault="003D33E5" w:rsidP="007204F7">
      <w:pPr>
        <w:pStyle w:val="smlouvaheading2"/>
      </w:pPr>
      <w:r>
        <w:t xml:space="preserve">Budou-li během Testovacího provozu </w:t>
      </w:r>
      <w:r w:rsidR="00570100">
        <w:t>z</w:t>
      </w:r>
      <w:r>
        <w:t>jištěny Vad</w:t>
      </w:r>
      <w:r w:rsidR="00772096">
        <w:t>y, pak je povinen Dodavate</w:t>
      </w:r>
      <w:r w:rsidR="00325E4F">
        <w:t>l</w:t>
      </w:r>
      <w:r w:rsidR="00F46FA1">
        <w:t xml:space="preserve"> </w:t>
      </w:r>
      <w:r w:rsidR="00882770">
        <w:t xml:space="preserve">tyto vady </w:t>
      </w:r>
      <w:r w:rsidR="00F46FA1">
        <w:t>neprodleně odstranit.</w:t>
      </w:r>
      <w:r w:rsidR="00F46FA1" w:rsidDel="00F46FA1">
        <w:t xml:space="preserve"> </w:t>
      </w:r>
    </w:p>
    <w:p w:rsidR="003D33E5" w:rsidRPr="003D33E5" w:rsidRDefault="003D33E5">
      <w:pPr>
        <w:pStyle w:val="smlouvaheading2"/>
      </w:pPr>
      <w:r>
        <w:t>Testovací provoz je ukončen</w:t>
      </w:r>
      <w:r w:rsidR="00325E4F">
        <w:t xml:space="preserve"> k okamžiku dle Harmonogramu</w:t>
      </w:r>
      <w:r>
        <w:t xml:space="preserve"> </w:t>
      </w:r>
      <w:r w:rsidR="00570100">
        <w:t>Akceptací</w:t>
      </w:r>
      <w:r>
        <w:t xml:space="preserve"> dle čl. </w:t>
      </w:r>
      <w:r w:rsidR="00FE5D6C">
        <w:fldChar w:fldCharType="begin"/>
      </w:r>
      <w:r w:rsidR="00F46FA1">
        <w:instrText xml:space="preserve"> REF _Ref519260108 \r \h </w:instrText>
      </w:r>
      <w:r w:rsidR="00FE5D6C">
        <w:fldChar w:fldCharType="separate"/>
      </w:r>
      <w:r w:rsidR="00F46FA1">
        <w:t>14</w:t>
      </w:r>
      <w:r w:rsidR="00FE5D6C">
        <w:fldChar w:fldCharType="end"/>
      </w:r>
      <w:r w:rsidR="00F46FA1">
        <w:t xml:space="preserve"> </w:t>
      </w:r>
      <w:r>
        <w:t>této Smlouvy</w:t>
      </w:r>
      <w:r w:rsidR="00A75301">
        <w:t xml:space="preserve"> a následným </w:t>
      </w:r>
      <w:r w:rsidR="00F50B11">
        <w:t>uvedením</w:t>
      </w:r>
      <w:r w:rsidR="00A75301">
        <w:t xml:space="preserve"> </w:t>
      </w:r>
      <w:r w:rsidR="00B62820">
        <w:t>Sítě</w:t>
      </w:r>
      <w:r w:rsidR="00A75301">
        <w:t xml:space="preserve"> do Ostrého provozu</w:t>
      </w:r>
      <w:r>
        <w:t xml:space="preserve">. </w:t>
      </w:r>
    </w:p>
    <w:p w:rsidR="00C67AF1" w:rsidRDefault="00C67AF1" w:rsidP="00086404">
      <w:pPr>
        <w:pStyle w:val="smlouvaheading1"/>
        <w:tabs>
          <w:tab w:val="clear" w:pos="794"/>
          <w:tab w:val="left" w:pos="709"/>
        </w:tabs>
        <w:ind w:hanging="1070"/>
      </w:pPr>
      <w:r>
        <w:t>ZPŮSOB POSKYTOVÁNÍ ŠKOLENÍ</w:t>
      </w:r>
    </w:p>
    <w:p w:rsidR="00C67AF1" w:rsidRDefault="008E1456">
      <w:pPr>
        <w:pStyle w:val="smlouvaheading2"/>
      </w:pPr>
      <w:r w:rsidRPr="008E1456">
        <w:t xml:space="preserve">Dodavatel je povinen poskytovat </w:t>
      </w:r>
      <w:r w:rsidR="00F40CBB">
        <w:t>Zadavat</w:t>
      </w:r>
      <w:r w:rsidRPr="008E1456">
        <w:t xml:space="preserve">eli Školení </w:t>
      </w:r>
      <w:r w:rsidR="007D37F5">
        <w:t xml:space="preserve">v sídle Zadavatele v českém jazyce </w:t>
      </w:r>
      <w:r w:rsidRPr="008E1456">
        <w:t xml:space="preserve">v rozsahu </w:t>
      </w:r>
      <w:r w:rsidR="007D37F5">
        <w:t>potřebném pro naplnění účelu Smlouvy tak, aby byli v dostatečné míře proškoleni všichni Zadavatelem určení pracovníci</w:t>
      </w:r>
      <w:r w:rsidR="00086404">
        <w:t xml:space="preserve"> tak, jak je uvedeno v Technické specifikaci</w:t>
      </w:r>
      <w:r w:rsidRPr="008E1456">
        <w:t xml:space="preserve">. K těmto školením je Dodavatel </w:t>
      </w:r>
      <w:r>
        <w:t>povi</w:t>
      </w:r>
      <w:r w:rsidRPr="008E1456">
        <w:t xml:space="preserve">nen na své náklady zajistit školící materiály a obsah školení. </w:t>
      </w:r>
    </w:p>
    <w:p w:rsidR="00B22357" w:rsidRPr="008E1456" w:rsidRDefault="00B22357">
      <w:pPr>
        <w:pStyle w:val="smlouvaheading2"/>
      </w:pPr>
      <w:r>
        <w:t xml:space="preserve">Dodavatel je povinen na výzvu Zadavatele zajistit Školení přinejmenším v případě, kdy dojde k jakékoliv modifikaci </w:t>
      </w:r>
      <w:r w:rsidR="00027508">
        <w:t xml:space="preserve">ve </w:t>
      </w:r>
      <w:r>
        <w:t xml:space="preserve">fungování </w:t>
      </w:r>
      <w:r w:rsidR="002A2FDD">
        <w:t xml:space="preserve">Díla. Povinnost poskytovat školení dle předchozí věty platí po dobu zajišťování záručního servisu dle čl. </w:t>
      </w:r>
      <w:r w:rsidR="00FE5D6C">
        <w:fldChar w:fldCharType="begin"/>
      </w:r>
      <w:r w:rsidR="002A2FDD">
        <w:instrText xml:space="preserve"> REF _Ref520902102 \r \h </w:instrText>
      </w:r>
      <w:r w:rsidR="00FE5D6C">
        <w:fldChar w:fldCharType="separate"/>
      </w:r>
      <w:r w:rsidR="002A2FDD">
        <w:t>17</w:t>
      </w:r>
      <w:r w:rsidR="00FE5D6C">
        <w:fldChar w:fldCharType="end"/>
      </w:r>
      <w:r w:rsidR="002A2FDD">
        <w:t xml:space="preserve"> této Smlouvy. </w:t>
      </w:r>
    </w:p>
    <w:p w:rsidR="008E1456" w:rsidRPr="008E1456" w:rsidRDefault="008E1456">
      <w:pPr>
        <w:pStyle w:val="smlouvaheading2"/>
      </w:pPr>
      <w:r w:rsidRPr="008E1456">
        <w:t xml:space="preserve">Konkrétní termíny poskytování školení budou určeny na základě pokynů </w:t>
      </w:r>
      <w:r w:rsidR="00F40CBB">
        <w:t>Zadavat</w:t>
      </w:r>
      <w:r w:rsidRPr="008E1456">
        <w:t xml:space="preserve">ele. </w:t>
      </w:r>
    </w:p>
    <w:p w:rsidR="008E1456" w:rsidRDefault="00F40CBB">
      <w:pPr>
        <w:pStyle w:val="smlouvaheading2"/>
      </w:pPr>
      <w:r>
        <w:t>Zadavat</w:t>
      </w:r>
      <w:r w:rsidR="008E1456">
        <w:t>el je povinen zajistit školící místnosti a technické zajištění školící místnosti.</w:t>
      </w:r>
    </w:p>
    <w:bookmarkEnd w:id="13"/>
    <w:p w:rsidR="00A73B1F" w:rsidRPr="005D7EEC" w:rsidRDefault="00A73B1F" w:rsidP="00086404">
      <w:pPr>
        <w:pStyle w:val="smlouvaheading1"/>
        <w:tabs>
          <w:tab w:val="clear" w:pos="794"/>
          <w:tab w:val="left" w:pos="709"/>
        </w:tabs>
        <w:ind w:hanging="1070"/>
      </w:pPr>
      <w:r w:rsidRPr="005D7EEC">
        <w:t>Další práva a povinnosti smluvních stran</w:t>
      </w:r>
    </w:p>
    <w:p w:rsidR="000677D6" w:rsidRPr="005D7EEC" w:rsidRDefault="000677D6">
      <w:pPr>
        <w:pStyle w:val="smlouvaheading2"/>
      </w:pPr>
      <w:r w:rsidRPr="005D7EEC">
        <w:t>Dodavatel se zavazuje:</w:t>
      </w:r>
    </w:p>
    <w:p w:rsidR="004379B6" w:rsidRPr="005D7EEC" w:rsidRDefault="004379B6">
      <w:pPr>
        <w:pStyle w:val="smlouvaheading3"/>
      </w:pPr>
      <w:r w:rsidRPr="005D7EEC">
        <w:lastRenderedPageBreak/>
        <w:t>Dílo poskytovat sám, nebo s využitím Poddodavatelů uvedených v </w:t>
      </w:r>
      <w:hyperlink w:anchor="Příloha3" w:history="1">
        <w:r w:rsidR="00864608" w:rsidRPr="00325E4F">
          <w:rPr>
            <w:rStyle w:val="Hypertextovodkaz"/>
          </w:rPr>
          <w:t xml:space="preserve">Příloze č. </w:t>
        </w:r>
        <w:r w:rsidR="00864608">
          <w:rPr>
            <w:rStyle w:val="Hypertextovodkaz"/>
          </w:rPr>
          <w:t>2</w:t>
        </w:r>
      </w:hyperlink>
      <w:r w:rsidR="00864608" w:rsidRPr="005D7EEC">
        <w:t xml:space="preserve"> </w:t>
      </w:r>
      <w:proofErr w:type="gramStart"/>
      <w:r w:rsidRPr="005D7EEC">
        <w:t>této</w:t>
      </w:r>
      <w:proofErr w:type="gramEnd"/>
      <w:r w:rsidRPr="005D7EEC">
        <w:t xml:space="preserve"> Smlouvy. </w:t>
      </w:r>
      <w:r w:rsidR="001C4CE7" w:rsidRPr="005D7EEC">
        <w:t xml:space="preserve">Dodavatel smí k plnění této Smlouvy využít i jiného Poddodavatele, než ve smyslu předchozí věty, a to pouze s předchozím písemným souhlasem </w:t>
      </w:r>
      <w:r w:rsidR="00F40CBB">
        <w:t>Zadavat</w:t>
      </w:r>
      <w:r w:rsidR="001C4CE7" w:rsidRPr="005D7EEC">
        <w:t xml:space="preserve">ele. </w:t>
      </w:r>
      <w:r w:rsidR="00350E75">
        <w:t xml:space="preserve">Žádost o zařazení </w:t>
      </w:r>
      <w:r w:rsidR="001C4CE7" w:rsidRPr="005D7EEC">
        <w:t>nových Poddodavatelů, které Dodavatel hodlá využít k realizaci této Smlouvy, včetně informací o činnosti, pro kterou budou příslušní Poddodavatelé využiti, doručí nejpozději 15 dnů před zahájením činnosti příslušného Pod</w:t>
      </w:r>
      <w:r w:rsidR="000677D6" w:rsidRPr="005D7EEC">
        <w:t>dodavatele</w:t>
      </w:r>
      <w:r w:rsidR="0008140F">
        <w:t xml:space="preserve">. </w:t>
      </w:r>
      <w:r w:rsidR="0008140F" w:rsidRPr="0069193B">
        <w:t xml:space="preserve">Při poskytování </w:t>
      </w:r>
      <w:r w:rsidR="0008140F">
        <w:t>plnění</w:t>
      </w:r>
      <w:r w:rsidR="0008140F" w:rsidRPr="0069193B">
        <w:t xml:space="preserve"> Poddodavatelem má Dodavatel odpovědnost, jako by </w:t>
      </w:r>
      <w:r w:rsidR="0008140F">
        <w:t>plnění</w:t>
      </w:r>
      <w:r w:rsidR="0008140F" w:rsidRPr="0069193B">
        <w:t xml:space="preserve"> poskytoval sám</w:t>
      </w:r>
      <w:r w:rsidR="000677D6" w:rsidRPr="005D7EEC">
        <w:t>;</w:t>
      </w:r>
    </w:p>
    <w:p w:rsidR="000677D6" w:rsidRPr="005D7EEC" w:rsidRDefault="00325E4F">
      <w:pPr>
        <w:pStyle w:val="smlouvaheading3"/>
      </w:pPr>
      <w:r>
        <w:t xml:space="preserve">poskytovat </w:t>
      </w:r>
      <w:r w:rsidR="000677D6" w:rsidRPr="005D7EEC">
        <w:t xml:space="preserve">plnění vlastním jménem, na vlastní odpovědnost, v souladu s pokyny </w:t>
      </w:r>
      <w:r w:rsidR="00F40CBB">
        <w:t>Zadavat</w:t>
      </w:r>
      <w:r w:rsidR="000677D6" w:rsidRPr="005D7EEC">
        <w:t>ele, řádně a včas a se zvláštním zřetelem na délku trvání Akceptace;</w:t>
      </w:r>
    </w:p>
    <w:p w:rsidR="005D7EEC" w:rsidRPr="005D7EEC" w:rsidRDefault="00325E4F">
      <w:pPr>
        <w:pStyle w:val="smlouvaheading3"/>
      </w:pPr>
      <w:r>
        <w:t>p</w:t>
      </w:r>
      <w:r w:rsidR="000677D6" w:rsidRPr="005D7EEC">
        <w:t xml:space="preserve">ostupovat </w:t>
      </w:r>
      <w:r>
        <w:t>při</w:t>
      </w:r>
      <w:r w:rsidR="000677D6" w:rsidRPr="005D7EEC">
        <w:t xml:space="preserve"> plnění dle této Smlouvy s péčí řádného hospodáře</w:t>
      </w:r>
      <w:r w:rsidR="005D7EEC" w:rsidRPr="005D7EEC">
        <w:t xml:space="preserve">, náležitou odbornou péčí a aplikovat řádně procesy </w:t>
      </w:r>
      <w:proofErr w:type="spellStart"/>
      <w:r w:rsidR="005D7EEC" w:rsidRPr="005D7EEC">
        <w:rPr>
          <w:i/>
        </w:rPr>
        <w:t>best</w:t>
      </w:r>
      <w:proofErr w:type="spellEnd"/>
      <w:r w:rsidR="005D7EEC" w:rsidRPr="005D7EEC">
        <w:rPr>
          <w:i/>
        </w:rPr>
        <w:t xml:space="preserve"> </w:t>
      </w:r>
      <w:proofErr w:type="spellStart"/>
      <w:r w:rsidR="005D7EEC" w:rsidRPr="005D7EEC">
        <w:rPr>
          <w:i/>
        </w:rPr>
        <w:t>practice</w:t>
      </w:r>
      <w:proofErr w:type="spellEnd"/>
      <w:r w:rsidR="005D7EEC" w:rsidRPr="005D7EEC">
        <w:rPr>
          <w:i/>
          <w:lang w:val="en-US"/>
        </w:rPr>
        <w:t>;</w:t>
      </w:r>
      <w:r w:rsidR="005D7EEC" w:rsidRPr="005D7EEC">
        <w:t xml:space="preserve"> </w:t>
      </w:r>
    </w:p>
    <w:p w:rsidR="000677D6" w:rsidRPr="005D7EEC" w:rsidRDefault="005D7EEC">
      <w:pPr>
        <w:pStyle w:val="smlouvaheading3"/>
      </w:pPr>
      <w:r w:rsidRPr="005D7EEC">
        <w:t xml:space="preserve">upozorňovat </w:t>
      </w:r>
      <w:r w:rsidR="00F40CBB">
        <w:t>Zadavat</w:t>
      </w:r>
      <w:r w:rsidRPr="005D7EEC">
        <w:t xml:space="preserve">ele včas na hrozící vady či výpadky plnění, nevhodnost pokynů </w:t>
      </w:r>
      <w:r w:rsidR="00F40CBB">
        <w:t>Zadavat</w:t>
      </w:r>
      <w:r w:rsidRPr="005D7EEC">
        <w:t xml:space="preserve">ele a poskytovat </w:t>
      </w:r>
      <w:r w:rsidR="00F40CBB">
        <w:t>Zadavat</w:t>
      </w:r>
      <w:r w:rsidRPr="005D7EEC">
        <w:t>eli všechny informace o skutečnostech, které jsou pro plnění Smlouvy nezbytné</w:t>
      </w:r>
      <w:r w:rsidR="000677D6" w:rsidRPr="005D7EEC">
        <w:rPr>
          <w:lang w:val="en-US"/>
        </w:rPr>
        <w:t>;</w:t>
      </w:r>
    </w:p>
    <w:p w:rsidR="005D7EEC" w:rsidRDefault="005D7EEC">
      <w:pPr>
        <w:pStyle w:val="smlouvaheading3"/>
      </w:pPr>
      <w:r w:rsidRPr="005D7EEC">
        <w:t>chránit osobní údaje, data a duševní vlastni</w:t>
      </w:r>
      <w:r w:rsidR="00325E4F">
        <w:t xml:space="preserve">ctví </w:t>
      </w:r>
      <w:r w:rsidR="00F40CBB">
        <w:t>Zadavat</w:t>
      </w:r>
      <w:r w:rsidR="00325E4F">
        <w:t>ele a třetích osob</w:t>
      </w:r>
      <w:r w:rsidR="00325E4F">
        <w:rPr>
          <w:lang w:val="en-US"/>
        </w:rPr>
        <w:t>;</w:t>
      </w:r>
    </w:p>
    <w:p w:rsidR="00772096" w:rsidRDefault="00772096">
      <w:pPr>
        <w:pStyle w:val="smlouvaheading3"/>
      </w:pPr>
      <w:r>
        <w:t xml:space="preserve">zajistit, že veškeré vlastnosti Díla, včetně </w:t>
      </w:r>
      <w:r w:rsidR="00325E4F">
        <w:t>jeho budoucích změn,</w:t>
      </w:r>
      <w:r>
        <w:t xml:space="preserve"> budou odpovídat obecně závazným právním předpisům České republiky, které nabyly platnosti ke dni uzavření této </w:t>
      </w:r>
      <w:r w:rsidR="009D3C8B">
        <w:t>S</w:t>
      </w:r>
      <w:r>
        <w:t xml:space="preserve">mlouvy a relevantním mezinárodním právním předpisům týkajícím se oblasti a podmínek poskytování zdravotní péče a požadavkům na zabezpečení zpracovávaných dat, které nabyly platnosti ke dni uzavření této </w:t>
      </w:r>
      <w:r w:rsidR="009D3C8B">
        <w:t>Smlouvy</w:t>
      </w:r>
      <w:r w:rsidR="009D3C8B">
        <w:rPr>
          <w:lang w:val="en-US"/>
        </w:rPr>
        <w:t>;</w:t>
      </w:r>
    </w:p>
    <w:p w:rsidR="00897A35" w:rsidRPr="002E791D" w:rsidRDefault="00897A35">
      <w:pPr>
        <w:pStyle w:val="smlouvaheading3"/>
      </w:pPr>
      <w:r>
        <w:t xml:space="preserve">uchovávat veškeré doklady související s realizací </w:t>
      </w:r>
      <w:r w:rsidR="00FC725B">
        <w:t>D</w:t>
      </w:r>
      <w:r>
        <w:t xml:space="preserve">íla a jeho financováním (způsobem dle zákona o účetnictví) včetně účetních dokladů </w:t>
      </w:r>
      <w:r w:rsidRPr="00EA54A8">
        <w:t xml:space="preserve">minimálně do konce roku 2028 nebo po dobu nejméně 10 let ode dne poslední platby za provedené práce, </w:t>
      </w:r>
      <w:r w:rsidR="00ED0050">
        <w:t xml:space="preserve">přičemž </w:t>
      </w:r>
      <w:r w:rsidRPr="00EA54A8">
        <w:t xml:space="preserve">závazná je lhůta, která je delší. Dále je povinen zajistit, aby také všichni jeho </w:t>
      </w:r>
      <w:r w:rsidR="0008140F">
        <w:t>P</w:t>
      </w:r>
      <w:r w:rsidRPr="00EA54A8">
        <w:t>oddodavatelé, partneři, dodavatelé partnerů uchovávali veškeré dokumenty související s prov</w:t>
      </w:r>
      <w:r w:rsidR="009D3C8B">
        <w:t xml:space="preserve">áděním </w:t>
      </w:r>
      <w:r w:rsidR="00FC725B">
        <w:t>D</w:t>
      </w:r>
      <w:r w:rsidR="009D3C8B">
        <w:t>íla dle těchto podmínek</w:t>
      </w:r>
      <w:r w:rsidR="009D3C8B">
        <w:rPr>
          <w:lang w:val="en-US"/>
        </w:rPr>
        <w:t>;</w:t>
      </w:r>
    </w:p>
    <w:p w:rsidR="00D3763F" w:rsidRPr="005D7EEC" w:rsidRDefault="00D3763F">
      <w:pPr>
        <w:pStyle w:val="smlouvaheading3"/>
      </w:pPr>
      <w:r w:rsidRPr="00EA54A8">
        <w:t xml:space="preserve">minimálně do konce roku 2028 resp. ve lhůtách dle předchozího odstavce poskytovat požadované informace a dokumentaci související s realizací projektu </w:t>
      </w:r>
      <w:r w:rsidR="00A4039A">
        <w:t>Zadavateli</w:t>
      </w:r>
      <w:r w:rsidRPr="00EA54A8">
        <w:t>,</w:t>
      </w:r>
      <w:r>
        <w:t xml:space="preserve"> zaměstnancům nebo zmocněncům pověřených orgánů (CRR, MMR ČR, MF ČR, Evropské komise, Evropského účetního dvora, Nejvyššího kontrolního úřadu, příslušného orgánu finanční správy a dalších oprávněných orgánů veřejné správy) a je povinen vytvořit výše uvedeným osobám podmínky k provedení kontroly vztahující se k realizaci projektu, poskytnout jim při provádění kontroly součinnost a být fyzicky přítomen kontrolám v místě plnění.</w:t>
      </w:r>
    </w:p>
    <w:p w:rsidR="00897A35" w:rsidRDefault="00897A35">
      <w:pPr>
        <w:pStyle w:val="smlouvaheading3"/>
      </w:pPr>
      <w:r>
        <w:t xml:space="preserve">všechny písemné zprávy, písemné výstupy a prezentace (včetně prováděcího projektu a předávacích protokolů) opatřit povinnou vizuální identitou projektu, je-li tato vyžadována pravidly IROP. </w:t>
      </w:r>
      <w:r w:rsidR="005B35F4">
        <w:t>Dodavatel</w:t>
      </w:r>
      <w:r>
        <w:t xml:space="preserve"> prohlašuje, že ke dni uzavření </w:t>
      </w:r>
      <w:r w:rsidR="00FC725B">
        <w:t>této S</w:t>
      </w:r>
      <w:r>
        <w:t xml:space="preserve">mlouvy je s těmito </w:t>
      </w:r>
      <w:r w:rsidRPr="00F1102C">
        <w:t>pravidly seznámen</w:t>
      </w:r>
      <w:r>
        <w:t>.</w:t>
      </w:r>
    </w:p>
    <w:p w:rsidR="005D7EEC" w:rsidRPr="005D7EEC" w:rsidRDefault="00F40CBB">
      <w:pPr>
        <w:pStyle w:val="smlouvaheading2"/>
      </w:pPr>
      <w:r>
        <w:t>Zadavat</w:t>
      </w:r>
      <w:r w:rsidR="005D7EEC" w:rsidRPr="005D7EEC">
        <w:t xml:space="preserve">el je povinen zajistit </w:t>
      </w:r>
      <w:r w:rsidR="0063008E">
        <w:t>Dodavateli</w:t>
      </w:r>
      <w:r w:rsidR="0063008E" w:rsidRPr="005D7EEC">
        <w:t xml:space="preserve"> </w:t>
      </w:r>
      <w:r w:rsidR="005D7EEC" w:rsidRPr="005D7EEC">
        <w:t xml:space="preserve">nebo jeho Poddodavatelům spolupráci a součinnosti třetích osob, nezbytnou pro propojení </w:t>
      </w:r>
      <w:r w:rsidR="007003D3">
        <w:t>Sítě</w:t>
      </w:r>
      <w:r w:rsidR="005D7EEC" w:rsidRPr="005D7EEC">
        <w:t xml:space="preserve"> s již existujícími systémy provozovanými či užívanými </w:t>
      </w:r>
      <w:r>
        <w:t>Zadavat</w:t>
      </w:r>
      <w:r w:rsidR="005D7EEC" w:rsidRPr="005D7EEC">
        <w:t xml:space="preserve">elem. </w:t>
      </w:r>
      <w:r w:rsidR="0063008E">
        <w:t xml:space="preserve">Náklady na propojení </w:t>
      </w:r>
      <w:r w:rsidR="007003D3">
        <w:t>Sítě</w:t>
      </w:r>
      <w:r w:rsidR="0063008E">
        <w:t xml:space="preserve"> s již existujícími systémy provozovanými či užívanými Zadavatelem nese Dodavatel.</w:t>
      </w:r>
    </w:p>
    <w:p w:rsidR="00A73B1F" w:rsidRPr="005D7EEC" w:rsidRDefault="00F40CBB">
      <w:pPr>
        <w:pStyle w:val="smlouvaheading2"/>
      </w:pPr>
      <w:r>
        <w:t>Zadavat</w:t>
      </w:r>
      <w:r w:rsidR="00A73B1F" w:rsidRPr="005D7EEC">
        <w:t xml:space="preserve">el je oprávněn konzultovat s Dodavatelem veškeré zásahy do </w:t>
      </w:r>
      <w:r w:rsidR="007003D3">
        <w:t>Sítě</w:t>
      </w:r>
      <w:r w:rsidR="00A73B1F" w:rsidRPr="005D7EEC">
        <w:t>, zejména do jeho technické části (zásah do konfigurace serverů, nákup nových komponent serverů, počítačů, UPS apo</w:t>
      </w:r>
      <w:r w:rsidR="007003D3">
        <w:t>d.).</w:t>
      </w:r>
    </w:p>
    <w:p w:rsidR="0083641B" w:rsidRPr="005D7EEC" w:rsidRDefault="0083641B">
      <w:pPr>
        <w:pStyle w:val="smlouvaheading2"/>
      </w:pPr>
      <w:bookmarkStart w:id="14" w:name="_Ref519497412"/>
      <w:r w:rsidRPr="005D7EEC">
        <w:t xml:space="preserve">Dodavatel je povinen mít po celou dobu trvání této Smlouvy sjednánu pojistnou smlouvu pro případ způsobení škody třetí osobě s limitním plněním na jednu škodnou událost minimálně </w:t>
      </w:r>
      <w:r w:rsidR="00CE6AA8" w:rsidRPr="00CE6AA8">
        <w:t>5 000 000</w:t>
      </w:r>
      <w:r w:rsidRPr="00E60D65">
        <w:t xml:space="preserve"> Kč</w:t>
      </w:r>
      <w:r w:rsidRPr="005D7EEC">
        <w:t xml:space="preserve">, s tím, že jeho spoluúčast v případě škodné události nepřekročí 5% pojistného plnění. Kopii pojistné smlouvy předloží Dodavatel </w:t>
      </w:r>
      <w:r w:rsidR="00F40CBB">
        <w:t>Zadavat</w:t>
      </w:r>
      <w:r w:rsidRPr="005D7EEC">
        <w:t>eli před podpisem této Smlouvy.</w:t>
      </w:r>
      <w:bookmarkEnd w:id="14"/>
    </w:p>
    <w:p w:rsidR="00A73B1F" w:rsidRPr="0069193B" w:rsidRDefault="00A73B1F" w:rsidP="00D23812">
      <w:pPr>
        <w:pStyle w:val="smlouvaheading1"/>
        <w:tabs>
          <w:tab w:val="clear" w:pos="794"/>
          <w:tab w:val="left" w:pos="709"/>
        </w:tabs>
        <w:ind w:hanging="1070"/>
      </w:pPr>
      <w:bookmarkStart w:id="15" w:name="_Ref187405950"/>
      <w:r w:rsidRPr="0069193B">
        <w:t>Cena a platební podmínky</w:t>
      </w:r>
      <w:bookmarkEnd w:id="15"/>
    </w:p>
    <w:p w:rsidR="00CD2A49" w:rsidRDefault="00F40CBB">
      <w:pPr>
        <w:pStyle w:val="smlouvaheading2"/>
      </w:pPr>
      <w:bookmarkStart w:id="16" w:name="_Ref520205226"/>
      <w:bookmarkStart w:id="17" w:name="_Ref384775200"/>
      <w:bookmarkStart w:id="18" w:name="_Ref385233952"/>
      <w:bookmarkStart w:id="19" w:name="_Ref518484195"/>
      <w:r>
        <w:t>Zadavat</w:t>
      </w:r>
      <w:r w:rsidR="00CD2A49" w:rsidRPr="00CF249C">
        <w:t>el</w:t>
      </w:r>
      <w:r w:rsidR="00CD2A49">
        <w:t xml:space="preserve"> a </w:t>
      </w:r>
      <w:r w:rsidR="009D3C8B">
        <w:t>Dodavatel</w:t>
      </w:r>
      <w:r w:rsidR="00CD2A49">
        <w:t xml:space="preserve"> se dohodli, že </w:t>
      </w:r>
      <w:r w:rsidR="00570100">
        <w:t>c</w:t>
      </w:r>
      <w:r w:rsidR="00CD2A49">
        <w:t xml:space="preserve">ena </w:t>
      </w:r>
      <w:r w:rsidR="00CD2A49" w:rsidRPr="00A643E8">
        <w:t>za řádné a včasné provedení celého Díla</w:t>
      </w:r>
      <w:r w:rsidR="00086404">
        <w:t xml:space="preserve"> včetně poskytnutí Školení</w:t>
      </w:r>
      <w:r w:rsidR="009D3C8B">
        <w:t>, dle</w:t>
      </w:r>
      <w:r w:rsidR="00CD2A49">
        <w:t xml:space="preserve"> této Smlouvy činí celkem částku:</w:t>
      </w:r>
      <w:bookmarkEnd w:id="16"/>
    </w:p>
    <w:p w:rsidR="00CD2A49" w:rsidRPr="00CD2A49" w:rsidRDefault="00CD2A49" w:rsidP="00CD2A49">
      <w:pPr>
        <w:spacing w:before="240" w:after="240" w:line="276" w:lineRule="auto"/>
        <w:ind w:left="1800"/>
        <w:jc w:val="both"/>
        <w:rPr>
          <w:b/>
          <w:lang w:val="cs-CZ"/>
        </w:rPr>
      </w:pPr>
      <w:r>
        <w:rPr>
          <w:b/>
        </w:rPr>
        <w:lastRenderedPageBreak/>
        <w:t xml:space="preserve">CENA S DPH </w:t>
      </w:r>
      <w:r w:rsidRPr="00CD2A49">
        <w:rPr>
          <w:b/>
        </w:rPr>
        <w:t xml:space="preserve">= </w:t>
      </w:r>
      <w:r>
        <w:rPr>
          <w:b/>
        </w:rPr>
        <w:tab/>
      </w:r>
      <w:r w:rsidRPr="00CD2A49">
        <w:rPr>
          <w:b/>
          <w:highlight w:val="yellow"/>
        </w:rPr>
        <w:t>[DOPLNÍ DODAVATEL]</w:t>
      </w:r>
      <w:proofErr w:type="gramStart"/>
      <w:r w:rsidR="009D3C8B">
        <w:rPr>
          <w:b/>
          <w:highlight w:val="yellow"/>
        </w:rPr>
        <w:t>,-</w:t>
      </w:r>
      <w:proofErr w:type="gramEnd"/>
      <w:r w:rsidRPr="00CD2A49">
        <w:rPr>
          <w:b/>
          <w:highlight w:val="yellow"/>
        </w:rPr>
        <w:t xml:space="preserve"> </w:t>
      </w:r>
      <w:r>
        <w:rPr>
          <w:b/>
        </w:rPr>
        <w:t xml:space="preserve"> </w:t>
      </w:r>
      <w:proofErr w:type="spellStart"/>
      <w:r>
        <w:rPr>
          <w:b/>
        </w:rPr>
        <w:t>Kč</w:t>
      </w:r>
      <w:proofErr w:type="spellEnd"/>
      <w:r>
        <w:rPr>
          <w:b/>
        </w:rPr>
        <w:t>;</w:t>
      </w:r>
    </w:p>
    <w:p w:rsidR="00CD2A49" w:rsidRDefault="00CD2A49" w:rsidP="00CD2A49">
      <w:pPr>
        <w:spacing w:before="240" w:after="240" w:line="276" w:lineRule="auto"/>
        <w:ind w:left="1800"/>
        <w:jc w:val="both"/>
      </w:pPr>
      <w:proofErr w:type="spellStart"/>
      <w:proofErr w:type="gramStart"/>
      <w:r>
        <w:t>cena</w:t>
      </w:r>
      <w:proofErr w:type="spellEnd"/>
      <w:proofErr w:type="gramEnd"/>
      <w:r>
        <w:t xml:space="preserve"> bez DPH = </w:t>
      </w:r>
      <w:r>
        <w:tab/>
      </w:r>
      <w:r>
        <w:rPr>
          <w:highlight w:val="yellow"/>
        </w:rPr>
        <w:t>[DOPLNÍ DODAVATEL]</w:t>
      </w:r>
      <w:r w:rsidR="009D3C8B">
        <w:rPr>
          <w:highlight w:val="yellow"/>
        </w:rPr>
        <w:t>,-</w:t>
      </w:r>
      <w:r>
        <w:rPr>
          <w:highlight w:val="yellow"/>
        </w:rPr>
        <w:t xml:space="preserve"> </w:t>
      </w:r>
      <w:r>
        <w:t xml:space="preserve"> </w:t>
      </w:r>
      <w:proofErr w:type="spellStart"/>
      <w:r>
        <w:t>Kč</w:t>
      </w:r>
      <w:proofErr w:type="spellEnd"/>
      <w:r>
        <w:t>,</w:t>
      </w:r>
    </w:p>
    <w:p w:rsidR="00CD2A49" w:rsidRDefault="00CD2A49" w:rsidP="00CD2A49">
      <w:pPr>
        <w:spacing w:before="240" w:after="240" w:line="276" w:lineRule="auto"/>
        <w:ind w:left="1800"/>
        <w:jc w:val="both"/>
      </w:pPr>
      <w:proofErr w:type="spellStart"/>
      <w:proofErr w:type="gramStart"/>
      <w:r>
        <w:t>sazba</w:t>
      </w:r>
      <w:proofErr w:type="spellEnd"/>
      <w:proofErr w:type="gramEnd"/>
      <w:r>
        <w:t xml:space="preserve"> DPH = </w:t>
      </w:r>
      <w:r>
        <w:tab/>
      </w:r>
      <w:r>
        <w:rPr>
          <w:highlight w:val="yellow"/>
        </w:rPr>
        <w:t xml:space="preserve">[DOPLNÍ DODAVATEL] </w:t>
      </w:r>
      <w:r>
        <w:t xml:space="preserve"> %,</w:t>
      </w:r>
    </w:p>
    <w:p w:rsidR="00CD2A49" w:rsidRDefault="00CD2A49" w:rsidP="00CD2A49">
      <w:pPr>
        <w:spacing w:before="240" w:after="240" w:line="276" w:lineRule="auto"/>
        <w:ind w:left="1800"/>
        <w:jc w:val="both"/>
      </w:pPr>
      <w:proofErr w:type="spellStart"/>
      <w:proofErr w:type="gramStart"/>
      <w:r>
        <w:t>výše</w:t>
      </w:r>
      <w:proofErr w:type="spellEnd"/>
      <w:proofErr w:type="gramEnd"/>
      <w:r>
        <w:t xml:space="preserve"> DPH = </w:t>
      </w:r>
      <w:r>
        <w:tab/>
      </w:r>
      <w:r>
        <w:rPr>
          <w:highlight w:val="yellow"/>
        </w:rPr>
        <w:t>[DOPLNÍ DODAVATEL]</w:t>
      </w:r>
      <w:r w:rsidR="009D3C8B">
        <w:rPr>
          <w:highlight w:val="yellow"/>
        </w:rPr>
        <w:t>,-</w:t>
      </w:r>
      <w:r>
        <w:rPr>
          <w:highlight w:val="yellow"/>
        </w:rPr>
        <w:t xml:space="preserve"> </w:t>
      </w:r>
      <w:r>
        <w:t xml:space="preserve"> </w:t>
      </w:r>
      <w:proofErr w:type="spellStart"/>
      <w:r>
        <w:t>Kč</w:t>
      </w:r>
      <w:proofErr w:type="spellEnd"/>
      <w:r>
        <w:t>.</w:t>
      </w:r>
    </w:p>
    <w:p w:rsidR="003138BD" w:rsidRDefault="00CD2A49">
      <w:pPr>
        <w:pStyle w:val="smlouvaheading2"/>
        <w:numPr>
          <w:ilvl w:val="0"/>
          <w:numId w:val="0"/>
        </w:numPr>
        <w:ind w:left="720"/>
      </w:pPr>
      <w:r w:rsidRPr="00CD2A49">
        <w:t xml:space="preserve">Uvedená cena je pevná a obsahuje veškeré náklady a zisk </w:t>
      </w:r>
      <w:r w:rsidR="009D3C8B">
        <w:t>Dodavatele</w:t>
      </w:r>
      <w:r w:rsidRPr="00CD2A49">
        <w:t xml:space="preserve"> nezbytné pro splnění </w:t>
      </w:r>
      <w:r w:rsidR="00FC725B">
        <w:t>D</w:t>
      </w:r>
      <w:r w:rsidRPr="00CD2A49">
        <w:t xml:space="preserve">íla v rozsahu, který je dán touto </w:t>
      </w:r>
      <w:r w:rsidR="009D3C8B">
        <w:t>S</w:t>
      </w:r>
      <w:r w:rsidRPr="00CD2A49">
        <w:t xml:space="preserve">mlouvou (tedy i včetně případných prací a dodávek, které v nabídce dodavatele uvedeny nejsou, přestože tvoří součást </w:t>
      </w:r>
      <w:r w:rsidR="00FC725B">
        <w:t>D</w:t>
      </w:r>
      <w:r w:rsidRPr="00CD2A49">
        <w:t xml:space="preserve">íla) a v termínu dle této </w:t>
      </w:r>
      <w:r>
        <w:t>S</w:t>
      </w:r>
      <w:r w:rsidRPr="00CD2A49">
        <w:t>mlouvy</w:t>
      </w:r>
      <w:r>
        <w:t>, s výjimkou poskytování Školení</w:t>
      </w:r>
      <w:r w:rsidRPr="00CD2A49">
        <w:t xml:space="preserve">. Způsob stanovení ceny a její výše byl odsouhlasen oběma </w:t>
      </w:r>
      <w:r w:rsidR="009D3C8B">
        <w:t>S</w:t>
      </w:r>
      <w:r w:rsidRPr="00CD2A49">
        <w:t>mluvními stranami.</w:t>
      </w:r>
    </w:p>
    <w:p w:rsidR="003138BD" w:rsidRDefault="00570100">
      <w:pPr>
        <w:pStyle w:val="smlouvaheading2"/>
        <w:numPr>
          <w:ilvl w:val="0"/>
          <w:numId w:val="0"/>
        </w:numPr>
        <w:ind w:left="720"/>
      </w:pPr>
      <w:r>
        <w:t xml:space="preserve">Fakturu za cenu Díla je </w:t>
      </w:r>
      <w:r w:rsidR="000677D6">
        <w:t xml:space="preserve">Dodavatel oprávněn vystavit ke dni zahájení Ostrého provozu. </w:t>
      </w:r>
    </w:p>
    <w:p w:rsidR="00CD2A49" w:rsidRDefault="009D3C8B">
      <w:pPr>
        <w:pStyle w:val="smlouvaheading2"/>
      </w:pPr>
      <w:r>
        <w:t>C</w:t>
      </w:r>
      <w:r w:rsidR="00CD2A49">
        <w:t xml:space="preserve">ena je stanovena jako cena konečná a úplná. </w:t>
      </w:r>
      <w:r>
        <w:t>Dodavatel</w:t>
      </w:r>
      <w:r w:rsidR="00CD2A49" w:rsidRPr="00AD1936">
        <w:t xml:space="preserve"> na sebe přejímá nebezpečí změny okolností, čímž se vylučuje použití ustanovení § 2620 odst. 2 občanského zákoníku.</w:t>
      </w:r>
    </w:p>
    <w:p w:rsidR="00CD2A49" w:rsidRDefault="009D3C8B">
      <w:pPr>
        <w:pStyle w:val="smlouvaheading2"/>
      </w:pPr>
      <w:r>
        <w:t>Dodavatel</w:t>
      </w:r>
      <w:r w:rsidR="00CD2A49">
        <w:t xml:space="preserve"> není oprávněn požadovat po </w:t>
      </w:r>
      <w:r w:rsidR="00F40CBB">
        <w:t>Zadavat</w:t>
      </w:r>
      <w:r w:rsidR="00CD2A49">
        <w:t>eli poskytnutí zálohy.</w:t>
      </w:r>
    </w:p>
    <w:bookmarkEnd w:id="17"/>
    <w:bookmarkEnd w:id="18"/>
    <w:bookmarkEnd w:id="19"/>
    <w:p w:rsidR="00A73B1F" w:rsidRPr="0069193B" w:rsidRDefault="00A73B1F">
      <w:pPr>
        <w:pStyle w:val="smlouvaheading2"/>
      </w:pPr>
      <w:r w:rsidRPr="0069193B">
        <w:t xml:space="preserve">K </w:t>
      </w:r>
      <w:r w:rsidR="00570100">
        <w:t>C</w:t>
      </w:r>
      <w:r w:rsidRPr="0069193B">
        <w:t>eně bude připočten</w:t>
      </w:r>
      <w:r w:rsidR="0039531B" w:rsidRPr="0069193B">
        <w:t>a</w:t>
      </w:r>
      <w:r w:rsidRPr="0069193B">
        <w:t xml:space="preserve"> DPH ve výši stanovené platnými a účinnými právními předpisy k okamžiku uskutečnění zdanitelného plnění. Za správnost stanovení sazby DPH a vyčíslení výše DPH odpovídá Dodavatel.</w:t>
      </w:r>
    </w:p>
    <w:p w:rsidR="00A73B1F" w:rsidRPr="0069193B" w:rsidRDefault="00A73B1F">
      <w:pPr>
        <w:pStyle w:val="smlouvaheading2"/>
      </w:pPr>
      <w:r w:rsidRPr="0069193B">
        <w:t xml:space="preserve">Cena bude hrazena vždy bezhotovostně převodem ve prospěch bankovního účtu Dodavatele uvedeného na faktuře. Splatnost </w:t>
      </w:r>
      <w:r w:rsidR="00A95CB0">
        <w:t>F</w:t>
      </w:r>
      <w:r w:rsidRPr="0069193B">
        <w:t>aktury je 30 dnů od</w:t>
      </w:r>
      <w:r w:rsidR="0039531B" w:rsidRPr="0069193B">
        <w:t>e dne</w:t>
      </w:r>
      <w:r w:rsidRPr="0069193B">
        <w:t xml:space="preserve"> jejího doručení </w:t>
      </w:r>
      <w:r w:rsidR="00F40CBB">
        <w:t>Zadavat</w:t>
      </w:r>
      <w:r w:rsidRPr="0069193B">
        <w:t xml:space="preserve">eli. Dodavatel je povinen oznámit písemně jakékoliv změny týkající se </w:t>
      </w:r>
      <w:r w:rsidR="0039531B" w:rsidRPr="0069193B">
        <w:t>bankovních údajů nebo čísla účtu nejpozději</w:t>
      </w:r>
      <w:r w:rsidRPr="0069193B">
        <w:t xml:space="preserve"> 10 dnů přede dnem splatnosti </w:t>
      </w:r>
      <w:r w:rsidR="00FF4BF7">
        <w:t>C</w:t>
      </w:r>
      <w:r w:rsidRPr="0069193B">
        <w:t>eny; poruší-li tuto povinnost, ne</w:t>
      </w:r>
      <w:r w:rsidR="0039531B" w:rsidRPr="0069193B">
        <w:t xml:space="preserve">ní </w:t>
      </w:r>
      <w:r w:rsidR="00F40CBB">
        <w:t>Zadavat</w:t>
      </w:r>
      <w:r w:rsidR="0039531B" w:rsidRPr="0069193B">
        <w:t>el v prodlení s </w:t>
      </w:r>
      <w:r w:rsidRPr="0069193B">
        <w:t>úhradou</w:t>
      </w:r>
      <w:r w:rsidR="0039531B" w:rsidRPr="0069193B">
        <w:t xml:space="preserve"> </w:t>
      </w:r>
      <w:r w:rsidR="00FF4BF7">
        <w:t>C</w:t>
      </w:r>
      <w:r w:rsidR="0039531B" w:rsidRPr="0069193B">
        <w:t>eny</w:t>
      </w:r>
      <w:r w:rsidRPr="0069193B">
        <w:t>.</w:t>
      </w:r>
    </w:p>
    <w:p w:rsidR="00293FDD" w:rsidRDefault="00A73B1F">
      <w:pPr>
        <w:pStyle w:val="smlouvaheading2"/>
      </w:pPr>
      <w:r w:rsidRPr="0069193B">
        <w:t xml:space="preserve">Faktura včetně všech souvisejících dokumentů (kopie </w:t>
      </w:r>
      <w:r w:rsidR="00F40CBB">
        <w:t>Zadavat</w:t>
      </w:r>
      <w:r w:rsidRPr="0069193B">
        <w:t xml:space="preserve">elem potvrzeného </w:t>
      </w:r>
      <w:r w:rsidR="00FF4BF7">
        <w:t>A</w:t>
      </w:r>
      <w:r w:rsidRPr="0069193B">
        <w:t xml:space="preserve">kceptačního protokolu), bude zaslána </w:t>
      </w:r>
      <w:r w:rsidR="0039531B" w:rsidRPr="0069193B">
        <w:t xml:space="preserve">ve formátu PDF </w:t>
      </w:r>
      <w:r w:rsidRPr="0069193B">
        <w:t xml:space="preserve">na emailovou adresu: </w:t>
      </w:r>
      <w:r w:rsidR="00014E77">
        <w:t>fakturace@nemjil.cz</w:t>
      </w:r>
      <w:r w:rsidRPr="0069193B">
        <w:t xml:space="preserve"> a </w:t>
      </w:r>
      <w:r w:rsidR="00293FDD" w:rsidRPr="0069193B">
        <w:t>vedle</w:t>
      </w:r>
      <w:r w:rsidRPr="0069193B">
        <w:t xml:space="preserve"> </w:t>
      </w:r>
      <w:r w:rsidR="00293FDD" w:rsidRPr="0069193B">
        <w:t>veškerých zákonných náležitostí</w:t>
      </w:r>
      <w:r w:rsidRPr="0069193B">
        <w:t xml:space="preserve"> dle platných právních předpisů</w:t>
      </w:r>
      <w:r w:rsidR="00293FDD" w:rsidRPr="0069193B">
        <w:t xml:space="preserve"> musí obsahovat také název a registrační číslo projektu „Nový nemoc</w:t>
      </w:r>
      <w:r w:rsidR="00AA173B" w:rsidRPr="0069193B">
        <w:t>niční informační systém pro 21. století, č. </w:t>
      </w:r>
      <w:proofErr w:type="gramStart"/>
      <w:r w:rsidR="00293FDD" w:rsidRPr="0069193B">
        <w:t>projektu  CZ</w:t>
      </w:r>
      <w:proofErr w:type="gramEnd"/>
      <w:r w:rsidR="00293FDD" w:rsidRPr="0069193B">
        <w:t>.06.3.05/0.0/0.0/</w:t>
      </w:r>
      <w:r w:rsidR="00AA173B" w:rsidRPr="0069193B">
        <w:t>16_044/0005481“.</w:t>
      </w:r>
    </w:p>
    <w:p w:rsidR="00661386" w:rsidRDefault="00661386">
      <w:pPr>
        <w:pStyle w:val="smlouvaheading2"/>
      </w:pPr>
      <w:r w:rsidRPr="00661386">
        <w:t>Všechny</w:t>
      </w:r>
      <w:r>
        <w:t xml:space="preserve"> </w:t>
      </w:r>
      <w:r w:rsidR="009D3C8B">
        <w:t>F</w:t>
      </w:r>
      <w:r>
        <w:t xml:space="preserve">aktury dle této </w:t>
      </w:r>
      <w:r w:rsidR="009D3C8B">
        <w:t>S</w:t>
      </w:r>
      <w:r>
        <w:t>mlouvy musí mít náležitosti daňového dokladu dle platných právních předpisů, tj. zejména zákona č. 563/1991 Sb., o účetnictví, ve znění pozdějších předpisů („</w:t>
      </w:r>
      <w:r w:rsidRPr="009D3C8B">
        <w:rPr>
          <w:b/>
        </w:rPr>
        <w:t>zákon o účetnictví</w:t>
      </w:r>
      <w:r>
        <w:t>“) a zákona č. 235/2004 Sb., o dani z přidané hodnoty, ve znění pozdějších předpisů („</w:t>
      </w:r>
      <w:r w:rsidRPr="009D3C8B">
        <w:rPr>
          <w:b/>
        </w:rPr>
        <w:t>zákon o DPH</w:t>
      </w:r>
      <w:r>
        <w:t xml:space="preserve">“). Všechny </w:t>
      </w:r>
      <w:r w:rsidR="009D3C8B">
        <w:t>F</w:t>
      </w:r>
      <w:r>
        <w:t xml:space="preserve">aktury dle této </w:t>
      </w:r>
      <w:r w:rsidR="009D3C8B">
        <w:t>S</w:t>
      </w:r>
      <w:r>
        <w:t>mlouvy musí dále obsahovat:</w:t>
      </w:r>
    </w:p>
    <w:p w:rsidR="00661386" w:rsidRDefault="00661386">
      <w:pPr>
        <w:pStyle w:val="smlouvaheading3"/>
      </w:pPr>
      <w:r>
        <w:t xml:space="preserve">název a registrační číslo projektu „Nový nemocniční informační systém pro 21. </w:t>
      </w:r>
      <w:r w:rsidRPr="00661386">
        <w:t>století</w:t>
      </w:r>
      <w:r>
        <w:t xml:space="preserve">, č. </w:t>
      </w:r>
      <w:proofErr w:type="gramStart"/>
      <w:r w:rsidRPr="00661386">
        <w:t>projektu</w:t>
      </w:r>
      <w:r>
        <w:t xml:space="preserve">  CZ</w:t>
      </w:r>
      <w:proofErr w:type="gramEnd"/>
      <w:r>
        <w:t>.06.3.05/0.0/0.0/16_044/0005481“;</w:t>
      </w:r>
    </w:p>
    <w:p w:rsidR="00661386" w:rsidRDefault="00661386">
      <w:pPr>
        <w:pStyle w:val="smlouvaheading3"/>
      </w:pPr>
      <w:r>
        <w:t xml:space="preserve">číslo a datum vystavení </w:t>
      </w:r>
      <w:r w:rsidR="009D3C8B">
        <w:t>F</w:t>
      </w:r>
      <w:r>
        <w:t>aktury;</w:t>
      </w:r>
    </w:p>
    <w:p w:rsidR="00661386" w:rsidRDefault="00661386">
      <w:pPr>
        <w:pStyle w:val="smlouvaheading3"/>
      </w:pPr>
      <w:r>
        <w:t xml:space="preserve">specifikaci této </w:t>
      </w:r>
      <w:r w:rsidR="009D3C8B">
        <w:t>S</w:t>
      </w:r>
      <w:r>
        <w:t>mlouvy;</w:t>
      </w:r>
    </w:p>
    <w:p w:rsidR="00661386" w:rsidRDefault="00661386">
      <w:pPr>
        <w:pStyle w:val="smlouvaheading3"/>
      </w:pPr>
      <w:r>
        <w:t xml:space="preserve">označení banky a čísla účtu </w:t>
      </w:r>
      <w:r w:rsidR="009D3C8B">
        <w:t>Dodavatele</w:t>
      </w:r>
      <w:r>
        <w:t xml:space="preserve"> (pokud je číslo účtu odlišné od čísla uvedeného v této </w:t>
      </w:r>
      <w:r w:rsidR="009D3C8B">
        <w:t>S</w:t>
      </w:r>
      <w:r>
        <w:t xml:space="preserve">mlouvě je </w:t>
      </w:r>
      <w:r w:rsidR="009D3C8B">
        <w:t>Dodavatele</w:t>
      </w:r>
      <w:r>
        <w:t xml:space="preserve"> povinen o této skutečnosti informovat </w:t>
      </w:r>
      <w:r w:rsidR="00F40CBB">
        <w:t>Zadavat</w:t>
      </w:r>
      <w:r>
        <w:t>ele);</w:t>
      </w:r>
    </w:p>
    <w:p w:rsidR="00661386" w:rsidRDefault="00661386">
      <w:pPr>
        <w:pStyle w:val="smlouvaheading3"/>
      </w:pPr>
      <w:r>
        <w:t>předmět plnění a jeho přesnou specifikaci ve slovním vyjádření (nestačí pouze odkaz na číslo uzavřené smlouvy);</w:t>
      </w:r>
    </w:p>
    <w:p w:rsidR="00661386" w:rsidRDefault="00661386">
      <w:pPr>
        <w:pStyle w:val="smlouvaheading3"/>
      </w:pPr>
      <w:r>
        <w:t xml:space="preserve">název, sídlo, IČ a DIČ </w:t>
      </w:r>
      <w:r w:rsidR="00F40CBB">
        <w:t>Zadavat</w:t>
      </w:r>
      <w:r>
        <w:t xml:space="preserve">ele a </w:t>
      </w:r>
      <w:r w:rsidR="009D3C8B">
        <w:t>Dodavatele</w:t>
      </w:r>
      <w:r>
        <w:t>;</w:t>
      </w:r>
    </w:p>
    <w:p w:rsidR="00661386" w:rsidRDefault="00661386">
      <w:pPr>
        <w:pStyle w:val="smlouvaheading3"/>
      </w:pPr>
      <w:r>
        <w:t xml:space="preserve">jméno a vlastnoruční podpis osoby, která </w:t>
      </w:r>
      <w:r w:rsidR="009D3C8B">
        <w:t>F</w:t>
      </w:r>
      <w:r>
        <w:t>akturu vystavila, včetně kontaktního telefonu a e mailu.</w:t>
      </w:r>
    </w:p>
    <w:p w:rsidR="00A73B1F" w:rsidRDefault="00A73B1F">
      <w:pPr>
        <w:pStyle w:val="smlouvaheading2"/>
      </w:pPr>
      <w:r w:rsidRPr="0069193B">
        <w:t xml:space="preserve">Pokud </w:t>
      </w:r>
      <w:r w:rsidR="009D3C8B">
        <w:t>F</w:t>
      </w:r>
      <w:r w:rsidRPr="0069193B">
        <w:t xml:space="preserve">aktura nebude obsahovat nějakou z vyžadovaných </w:t>
      </w:r>
      <w:r w:rsidR="0039531B" w:rsidRPr="0069193B">
        <w:t>náležitostí</w:t>
      </w:r>
      <w:r w:rsidRPr="0069193B">
        <w:t xml:space="preserve"> nebo v případě, že </w:t>
      </w:r>
      <w:r w:rsidR="009D3C8B">
        <w:t>F</w:t>
      </w:r>
      <w:r w:rsidRPr="0069193B">
        <w:t xml:space="preserve">aktura bude obsahovat chybné údaje, bude mít </w:t>
      </w:r>
      <w:r w:rsidR="00F40CBB">
        <w:t>Zadavat</w:t>
      </w:r>
      <w:r w:rsidRPr="0069193B">
        <w:t xml:space="preserve">el právo takovou </w:t>
      </w:r>
      <w:r w:rsidR="009D3C8B">
        <w:t>F</w:t>
      </w:r>
      <w:r w:rsidRPr="0069193B">
        <w:t xml:space="preserve">akturu nepřijmout nebo odmítnout platbu do té doby, dokud Dodavatel nedoručí </w:t>
      </w:r>
      <w:r w:rsidR="00F40CBB">
        <w:t>Zadavat</w:t>
      </w:r>
      <w:r w:rsidRPr="0069193B">
        <w:t xml:space="preserve">eli opravenou </w:t>
      </w:r>
      <w:r w:rsidR="009D3C8B">
        <w:t>F</w:t>
      </w:r>
      <w:r w:rsidRPr="0069193B">
        <w:t xml:space="preserve">akturu; v takovém případě bude doba splatnosti takové </w:t>
      </w:r>
      <w:r w:rsidR="009D3C8B">
        <w:t>F</w:t>
      </w:r>
      <w:r w:rsidRPr="0069193B">
        <w:t xml:space="preserve">aktury zastavena a začne opět celá znovu běžet po obdržení opravené </w:t>
      </w:r>
      <w:r w:rsidR="00A95CB0">
        <w:t>F</w:t>
      </w:r>
      <w:r w:rsidRPr="0069193B">
        <w:t xml:space="preserve">aktury </w:t>
      </w:r>
      <w:r w:rsidR="00F40CBB">
        <w:t>Zadavat</w:t>
      </w:r>
      <w:r w:rsidRPr="0069193B">
        <w:t>elem.</w:t>
      </w:r>
    </w:p>
    <w:p w:rsidR="00661386" w:rsidRDefault="009D3C8B">
      <w:pPr>
        <w:pStyle w:val="smlouvaheading2"/>
      </w:pPr>
      <w:r>
        <w:t>Dodavatel</w:t>
      </w:r>
      <w:r w:rsidR="00661386">
        <w:t xml:space="preserve"> se zavazuje neprodleně písemně informovat </w:t>
      </w:r>
      <w:r w:rsidR="00F40CBB">
        <w:t>Zadavat</w:t>
      </w:r>
      <w:r w:rsidR="00661386">
        <w:t xml:space="preserve">ele o skutečnosti, že bylo vydáno rozhodnutí správce daně o tom, že </w:t>
      </w:r>
      <w:r>
        <w:t>Dodavatel</w:t>
      </w:r>
      <w:r w:rsidR="00661386">
        <w:t xml:space="preserve"> je nespolehlivým plátcem ve smyslu </w:t>
      </w:r>
      <w:r w:rsidR="00661386">
        <w:lastRenderedPageBreak/>
        <w:t xml:space="preserve">ustanovení § 106a zákona o DPH. </w:t>
      </w:r>
      <w:r>
        <w:t>Dodavatel</w:t>
      </w:r>
      <w:r w:rsidR="00661386">
        <w:t xml:space="preserve"> je povinen toto oznámení zaslat </w:t>
      </w:r>
      <w:r w:rsidR="00F40CBB">
        <w:t>Zadavat</w:t>
      </w:r>
      <w:r w:rsidR="00661386">
        <w:t>eli obratem po doručení takového rozhodnutí správce daně bez ohledu na to, zda toto rozhodnutí již nabylo právní moci.</w:t>
      </w:r>
    </w:p>
    <w:p w:rsidR="009D3C8B" w:rsidRDefault="009D3C8B">
      <w:pPr>
        <w:pStyle w:val="smlouvaheading2"/>
      </w:pPr>
      <w:r>
        <w:t xml:space="preserve">Dodavatel se zavazuje </w:t>
      </w:r>
      <w:r w:rsidR="00F40CBB">
        <w:t>Zadavat</w:t>
      </w:r>
      <w:r>
        <w:t>ele neprodleně písemně informovat o existenci pravomocného rozhodnutí správce daně, o zrušení takového rozhodnutí správce daně a o rozhodnutí správce daně, že Dodavatel již není nespolehlivým plátcem ve výše uvedeném smyslu.</w:t>
      </w:r>
    </w:p>
    <w:p w:rsidR="00661386" w:rsidRDefault="00661386">
      <w:pPr>
        <w:pStyle w:val="smlouvaheading2"/>
      </w:pPr>
      <w:r>
        <w:t xml:space="preserve">V případě, že bylo vydáno pravomocné rozhodnutí o tom, že </w:t>
      </w:r>
      <w:r w:rsidR="009D3C8B">
        <w:t>Dodavatel</w:t>
      </w:r>
      <w:r>
        <w:t xml:space="preserve"> je nespolehlivým plátcem nebo </w:t>
      </w:r>
      <w:r w:rsidR="00F40CBB">
        <w:t>Zadavat</w:t>
      </w:r>
      <w:r>
        <w:t xml:space="preserve">el usoudí, že se může dostat do pozice ručitele ve smyslu § 109 zákona o DPH, z titulu toho, že v okamžiku uskutečnění zdanitelného plnění věděl, vědět měl a mohl, že DPH nebude a/nebo nemůže být </w:t>
      </w:r>
      <w:r w:rsidR="009D3C8B">
        <w:t>Dodavatelem</w:t>
      </w:r>
      <w:r>
        <w:t xml:space="preserve"> zaplacena (bez ohledu na to, zda byl </w:t>
      </w:r>
      <w:r w:rsidR="00F40CBB">
        <w:t>Zadavat</w:t>
      </w:r>
      <w:r>
        <w:t xml:space="preserve">elem jako ručitelem k úhradě vyzván či nikoliv), je </w:t>
      </w:r>
      <w:r w:rsidR="00F40CBB">
        <w:t>Zadavat</w:t>
      </w:r>
      <w:r>
        <w:t xml:space="preserve">el oprávněn ve smyslu ustanovení § 109a zákona o DPH dle vlastního uvážení uhradit DPH za zdanitelná plnění správci daně za </w:t>
      </w:r>
      <w:r w:rsidR="009D3C8B">
        <w:t>Dodavatele</w:t>
      </w:r>
      <w:r>
        <w:t xml:space="preserve">; a </w:t>
      </w:r>
      <w:r w:rsidR="009D3C8B">
        <w:t>Dodavatel</w:t>
      </w:r>
      <w:r>
        <w:t xml:space="preserve"> tímto souhlasí s tím, že mu </w:t>
      </w:r>
      <w:r w:rsidR="00F40CBB">
        <w:t>Zadavat</w:t>
      </w:r>
      <w:r>
        <w:t>el uhradí cenu díla bez DPH.</w:t>
      </w:r>
    </w:p>
    <w:p w:rsidR="00661386" w:rsidRDefault="009D3C8B">
      <w:pPr>
        <w:pStyle w:val="smlouvaheading2"/>
      </w:pPr>
      <w:r>
        <w:t>Dodavatel</w:t>
      </w:r>
      <w:r w:rsidR="00661386" w:rsidRPr="00661386">
        <w:t xml:space="preserve"> není oprávněn započíst jakékoliv pohledávky proti nárokům </w:t>
      </w:r>
      <w:r w:rsidR="00F40CBB">
        <w:t>Zadavat</w:t>
      </w:r>
      <w:r w:rsidR="00661386" w:rsidRPr="00661386">
        <w:t xml:space="preserve">ele. Pohledávky a nároky </w:t>
      </w:r>
      <w:r>
        <w:t>Dodavatele</w:t>
      </w:r>
      <w:r w:rsidR="00661386" w:rsidRPr="00661386">
        <w:t xml:space="preserve"> vzniklé v souvislosti s touto </w:t>
      </w:r>
      <w:r>
        <w:t>S</w:t>
      </w:r>
      <w:r w:rsidR="00661386" w:rsidRPr="00661386">
        <w:t xml:space="preserve">mlouvou nesmějí být postoupeny třetím osobám, zastaveny, nebo s nimi jinak disponováno. </w:t>
      </w:r>
    </w:p>
    <w:p w:rsidR="00A75301" w:rsidRDefault="00A75301" w:rsidP="00086404">
      <w:pPr>
        <w:pStyle w:val="smlouvaheading1"/>
        <w:tabs>
          <w:tab w:val="clear" w:pos="794"/>
          <w:tab w:val="left" w:pos="709"/>
        </w:tabs>
        <w:ind w:hanging="1070"/>
      </w:pPr>
      <w:bookmarkStart w:id="20" w:name="_Ref519173866"/>
      <w:r>
        <w:t>ZMĚNOVÉ ŘÍZENÍ</w:t>
      </w:r>
    </w:p>
    <w:p w:rsidR="00A75301" w:rsidRDefault="00A75301">
      <w:pPr>
        <w:pStyle w:val="smlouvaheading2"/>
      </w:pPr>
      <w:r>
        <w:t xml:space="preserve">Smluvní strany jsou oprávněny písemně navrhnout změny </w:t>
      </w:r>
      <w:r w:rsidR="000677D6">
        <w:t xml:space="preserve">Smlouvy, </w:t>
      </w:r>
      <w:r>
        <w:t xml:space="preserve">Technické specifikace a Implementační analýzy před dokončením Díla. </w:t>
      </w:r>
      <w:r w:rsidR="00547BA5">
        <w:t>Dodavatel</w:t>
      </w:r>
      <w:r>
        <w:t xml:space="preserve"> vyvine veškeré úsilí k tomu, aby změnu mohl akceptovat. </w:t>
      </w:r>
      <w:r w:rsidR="00F40CBB">
        <w:t>Zadavat</w:t>
      </w:r>
      <w:r>
        <w:t xml:space="preserve">el není povinen změnu akceptovat. </w:t>
      </w:r>
    </w:p>
    <w:p w:rsidR="00A75301" w:rsidRDefault="00547BA5">
      <w:pPr>
        <w:pStyle w:val="smlouvaheading2"/>
      </w:pPr>
      <w:r>
        <w:t>Dodavatel</w:t>
      </w:r>
      <w:r w:rsidR="00A75301">
        <w:t xml:space="preserve"> je povinen provést hodnocení dopadů změnového požadavku na termín, cenu a součinnost </w:t>
      </w:r>
      <w:r w:rsidR="00F40CBB">
        <w:t>Zadavat</w:t>
      </w:r>
      <w:r w:rsidR="00A75301">
        <w:t xml:space="preserve">ele, a to bez zbytečného odkladu, nejpozději do 5 dnů od obdržení takového požadavku. </w:t>
      </w:r>
    </w:p>
    <w:p w:rsidR="00A75301" w:rsidRPr="00A75301" w:rsidRDefault="00A75301">
      <w:pPr>
        <w:pStyle w:val="smlouvaheading2"/>
      </w:pPr>
      <w:r>
        <w:t>Veškeré změny dle tohoto článku musí být v souladu s příslušnými ustanoveními ZZVZ</w:t>
      </w:r>
      <w:r w:rsidR="000677D6">
        <w:t>, zejména pak jeho § 222</w:t>
      </w:r>
      <w:r>
        <w:t>.</w:t>
      </w:r>
    </w:p>
    <w:p w:rsidR="00A70207" w:rsidRDefault="00A70207" w:rsidP="00086404">
      <w:pPr>
        <w:pStyle w:val="smlouvaheading1"/>
        <w:tabs>
          <w:tab w:val="clear" w:pos="794"/>
          <w:tab w:val="left" w:pos="709"/>
        </w:tabs>
        <w:ind w:hanging="1070"/>
      </w:pPr>
      <w:bookmarkStart w:id="21" w:name="_Ref519260108"/>
      <w:r>
        <w:t>Akceptace</w:t>
      </w:r>
      <w:bookmarkEnd w:id="20"/>
      <w:bookmarkEnd w:id="21"/>
    </w:p>
    <w:p w:rsidR="00A70207" w:rsidRDefault="00A70207">
      <w:pPr>
        <w:pStyle w:val="smlouvaheading2"/>
      </w:pPr>
      <w:bookmarkStart w:id="22" w:name="_Ref519692380"/>
      <w:r>
        <w:t xml:space="preserve">Dílo </w:t>
      </w:r>
      <w:r w:rsidR="00086404">
        <w:t>je</w:t>
      </w:r>
      <w:r>
        <w:t xml:space="preserve"> </w:t>
      </w:r>
      <w:r w:rsidR="00F40CBB">
        <w:t>Zadavat</w:t>
      </w:r>
      <w:r>
        <w:t>elem akceptován</w:t>
      </w:r>
      <w:r w:rsidR="007604A0">
        <w:t>o</w:t>
      </w:r>
      <w:r>
        <w:t xml:space="preserve"> na základě </w:t>
      </w:r>
      <w:r w:rsidR="00FF4BF7">
        <w:t>A</w:t>
      </w:r>
      <w:r>
        <w:t>kcepta</w:t>
      </w:r>
      <w:r w:rsidR="00FF4BF7">
        <w:t>ce</w:t>
      </w:r>
      <w:r>
        <w:t xml:space="preserve"> vymezené v tomto článku. Akceptací se rozumí porovnání vlastností </w:t>
      </w:r>
      <w:r w:rsidR="00086404">
        <w:t>Díla</w:t>
      </w:r>
      <w:r>
        <w:t xml:space="preserve"> oproti poptávaným vlastnostem a oproti Akceptačním kritériím. </w:t>
      </w:r>
      <w:r w:rsidR="00547BA5">
        <w:t>Průběh Akceptace a vymezení Akceptačních kritérií</w:t>
      </w:r>
      <w:r>
        <w:t xml:space="preserve"> zajistí Dodavatel </w:t>
      </w:r>
      <w:r w:rsidR="003D57FC">
        <w:t xml:space="preserve">za součinnosti </w:t>
      </w:r>
      <w:r w:rsidR="00F40CBB">
        <w:t>Zadavat</w:t>
      </w:r>
      <w:r w:rsidR="003D57FC">
        <w:t>ele – ten má právo se vyjadřovat k </w:t>
      </w:r>
      <w:r w:rsidR="00547BA5">
        <w:t>Akceptaci</w:t>
      </w:r>
      <w:r w:rsidR="003D57FC">
        <w:t xml:space="preserve"> a požadovat zapracování svých připomínek.</w:t>
      </w:r>
      <w:bookmarkEnd w:id="22"/>
    </w:p>
    <w:p w:rsidR="00A70207" w:rsidRDefault="00F40CBB">
      <w:pPr>
        <w:pStyle w:val="smlouvaheading2"/>
      </w:pPr>
      <w:r>
        <w:t>Zadavat</w:t>
      </w:r>
      <w:r w:rsidR="00A70207">
        <w:t xml:space="preserve">el bude k účasti na </w:t>
      </w:r>
      <w:r w:rsidR="00547BA5">
        <w:t>Akceptaci</w:t>
      </w:r>
      <w:r w:rsidR="00A70207">
        <w:t xml:space="preserve"> </w:t>
      </w:r>
      <w:r w:rsidR="00B1232F">
        <w:t xml:space="preserve">písemně </w:t>
      </w:r>
      <w:r w:rsidR="00A70207">
        <w:t xml:space="preserve">vyzván nejpozději 10 pracovních dní před zahájením. </w:t>
      </w:r>
      <w:r w:rsidR="00547BA5">
        <w:t>Akceptace</w:t>
      </w:r>
      <w:r w:rsidR="00A70207">
        <w:t xml:space="preserve"> </w:t>
      </w:r>
      <w:r w:rsidR="00547BA5">
        <w:t>nemůže</w:t>
      </w:r>
      <w:r w:rsidR="00A70207">
        <w:t xml:space="preserve"> proběhnout bez účasti </w:t>
      </w:r>
      <w:r>
        <w:t>Zadavat</w:t>
      </w:r>
      <w:r w:rsidR="00A70207">
        <w:t xml:space="preserve">ele. </w:t>
      </w:r>
      <w:r w:rsidR="00547BA5">
        <w:t>Akceptace</w:t>
      </w:r>
      <w:r w:rsidR="00A70207">
        <w:t xml:space="preserve"> bude veden</w:t>
      </w:r>
      <w:r w:rsidR="00547BA5">
        <w:t>a</w:t>
      </w:r>
      <w:r w:rsidR="00A70207">
        <w:t xml:space="preserve"> v sídle </w:t>
      </w:r>
      <w:r>
        <w:t>Zadavat</w:t>
      </w:r>
      <w:r w:rsidR="00A70207">
        <w:t xml:space="preserve">ele, ledaže se </w:t>
      </w:r>
      <w:r w:rsidR="00547BA5">
        <w:t>S</w:t>
      </w:r>
      <w:r w:rsidR="00A70207">
        <w:t xml:space="preserve">mluvní strany dohodnou jinak. </w:t>
      </w:r>
    </w:p>
    <w:p w:rsidR="00F534F2" w:rsidRDefault="00086404" w:rsidP="007204F7">
      <w:pPr>
        <w:pStyle w:val="smlouvaheading2"/>
      </w:pPr>
      <w:bookmarkStart w:id="23" w:name="_Ref519173733"/>
      <w:r>
        <w:t>Dílo</w:t>
      </w:r>
      <w:r w:rsidR="003D57FC">
        <w:t xml:space="preserve"> splnilo Akceptační kritéria, pokud nevykazuje</w:t>
      </w:r>
      <w:r w:rsidR="00F46FA1">
        <w:t xml:space="preserve"> žádné vady.</w:t>
      </w:r>
      <w:bookmarkEnd w:id="23"/>
    </w:p>
    <w:p w:rsidR="00A65C34" w:rsidRDefault="00A65C34">
      <w:pPr>
        <w:pStyle w:val="smlouvaheading2"/>
      </w:pPr>
      <w:bookmarkStart w:id="24" w:name="_Ref519496287"/>
      <w:r>
        <w:t xml:space="preserve">Pokud </w:t>
      </w:r>
      <w:r w:rsidR="00086404">
        <w:t>Dílo</w:t>
      </w:r>
      <w:r>
        <w:t xml:space="preserve"> </w:t>
      </w:r>
      <w:r w:rsidR="00086404">
        <w:t xml:space="preserve">nesplňuje </w:t>
      </w:r>
      <w:r>
        <w:t xml:space="preserve">kritéria dle </w:t>
      </w:r>
      <w:r w:rsidR="00A42E1A">
        <w:t>odst</w:t>
      </w:r>
      <w:r>
        <w:t xml:space="preserve">. </w:t>
      </w:r>
      <w:r w:rsidR="00FE5D6C">
        <w:fldChar w:fldCharType="begin"/>
      </w:r>
      <w:r>
        <w:instrText xml:space="preserve"> REF _Ref519173733 \r \h </w:instrText>
      </w:r>
      <w:r w:rsidR="00FE5D6C">
        <w:fldChar w:fldCharType="separate"/>
      </w:r>
      <w:proofErr w:type="gramStart"/>
      <w:r w:rsidR="00ED6E29">
        <w:t>15.3</w:t>
      </w:r>
      <w:r w:rsidR="00FE5D6C">
        <w:fldChar w:fldCharType="end"/>
      </w:r>
      <w:r>
        <w:t>, vytkne</w:t>
      </w:r>
      <w:proofErr w:type="gramEnd"/>
      <w:r>
        <w:t xml:space="preserve"> </w:t>
      </w:r>
      <w:r w:rsidR="00F40CBB">
        <w:t>Zadavat</w:t>
      </w:r>
      <w:r>
        <w:t xml:space="preserve">el Vady </w:t>
      </w:r>
      <w:r w:rsidR="00547BA5">
        <w:t>Dodavateli</w:t>
      </w:r>
      <w:r>
        <w:t xml:space="preserve">. Nesdělení připomínek nebo neoznámení </w:t>
      </w:r>
      <w:r w:rsidR="00B1232F">
        <w:t>V</w:t>
      </w:r>
      <w:r>
        <w:t xml:space="preserve">ady při Akceptaci nemá vliv na povinnosti </w:t>
      </w:r>
      <w:r w:rsidR="00170E6F">
        <w:t>Dodavatele</w:t>
      </w:r>
      <w:r>
        <w:t xml:space="preserve"> </w:t>
      </w:r>
      <w:r w:rsidR="00547BA5">
        <w:t>V</w:t>
      </w:r>
      <w:r>
        <w:t>ady odstranit.</w:t>
      </w:r>
      <w:bookmarkEnd w:id="24"/>
      <w:r>
        <w:t xml:space="preserve"> </w:t>
      </w:r>
    </w:p>
    <w:p w:rsidR="00A65C34" w:rsidRDefault="00547BA5">
      <w:pPr>
        <w:pStyle w:val="smlouvaheading2"/>
      </w:pPr>
      <w:bookmarkStart w:id="25" w:name="_Ref519174003"/>
      <w:r>
        <w:t>Dodavatel</w:t>
      </w:r>
      <w:r w:rsidR="00A65C34">
        <w:t xml:space="preserve"> vypořádá vytknuté </w:t>
      </w:r>
      <w:r>
        <w:t>V</w:t>
      </w:r>
      <w:r w:rsidR="00A65C34">
        <w:t xml:space="preserve">ady </w:t>
      </w:r>
      <w:r w:rsidR="00F40CBB">
        <w:t>Zadavat</w:t>
      </w:r>
      <w:r w:rsidR="00A65C34">
        <w:t xml:space="preserve">ele bez zbytečného odkladu a předloží </w:t>
      </w:r>
      <w:r w:rsidR="00086404">
        <w:t>Dílo</w:t>
      </w:r>
      <w:r w:rsidR="00A65C34">
        <w:t xml:space="preserve"> k opakované Akceptaci – </w:t>
      </w:r>
      <w:r>
        <w:t>odst</w:t>
      </w:r>
      <w:r w:rsidR="00A65C34">
        <w:t xml:space="preserve">. </w:t>
      </w:r>
      <w:r w:rsidR="00FE5D6C">
        <w:fldChar w:fldCharType="begin"/>
      </w:r>
      <w:r>
        <w:instrText xml:space="preserve"> REF _Ref519496287 \r \h </w:instrText>
      </w:r>
      <w:r w:rsidR="00FE5D6C">
        <w:fldChar w:fldCharType="separate"/>
      </w:r>
      <w:proofErr w:type="gramStart"/>
      <w:r w:rsidR="00ED6E29">
        <w:t>15.4</w:t>
      </w:r>
      <w:r w:rsidR="00FE5D6C">
        <w:fldChar w:fldCharType="end"/>
      </w:r>
      <w:r w:rsidR="00A65C34">
        <w:t xml:space="preserve"> této</w:t>
      </w:r>
      <w:proofErr w:type="gramEnd"/>
      <w:r w:rsidR="00A65C34">
        <w:t xml:space="preserve"> Smlouvy se užije přiměřeně a může být použit i opakovaně, dokud není </w:t>
      </w:r>
      <w:r w:rsidR="00086404">
        <w:t>Dílo</w:t>
      </w:r>
      <w:r w:rsidR="00A65C34">
        <w:t xml:space="preserve"> </w:t>
      </w:r>
      <w:r>
        <w:t>A</w:t>
      </w:r>
      <w:r w:rsidR="00A65C34">
        <w:t>kceptováno bez vytknutí Vad.</w:t>
      </w:r>
      <w:bookmarkEnd w:id="25"/>
      <w:r w:rsidR="00A65C34">
        <w:t xml:space="preserve"> </w:t>
      </w:r>
    </w:p>
    <w:p w:rsidR="00A65C34" w:rsidRDefault="00A65C34">
      <w:pPr>
        <w:pStyle w:val="smlouvaheading2"/>
      </w:pPr>
      <w:r>
        <w:t xml:space="preserve">Jestliže </w:t>
      </w:r>
      <w:r w:rsidR="00086404">
        <w:t>Dílo</w:t>
      </w:r>
      <w:r>
        <w:t xml:space="preserve"> splní Akceptační kritéria a projde </w:t>
      </w:r>
      <w:r w:rsidR="00547BA5">
        <w:t>Akceptací</w:t>
      </w:r>
      <w:r>
        <w:t xml:space="preserve">, je </w:t>
      </w:r>
      <w:r w:rsidR="00086404">
        <w:t>Dílo</w:t>
      </w:r>
      <w:r>
        <w:t xml:space="preserve"> akceptováno a </w:t>
      </w:r>
      <w:r w:rsidR="00547BA5">
        <w:t>Dodavatel</w:t>
      </w:r>
      <w:r>
        <w:t xml:space="preserve"> nejpozději v den následující po </w:t>
      </w:r>
      <w:r w:rsidR="00547BA5">
        <w:t>Akceptaci</w:t>
      </w:r>
      <w:r>
        <w:t xml:space="preserve"> umožní </w:t>
      </w:r>
      <w:r w:rsidR="00086404">
        <w:t>Dílo</w:t>
      </w:r>
      <w:r>
        <w:t xml:space="preserve"> převzít. O této události je sepsán </w:t>
      </w:r>
      <w:r w:rsidR="00547BA5">
        <w:t>Akceptační</w:t>
      </w:r>
      <w:r>
        <w:t xml:space="preserve"> protokol. </w:t>
      </w:r>
      <w:r w:rsidR="00F40CBB">
        <w:t>Zadavat</w:t>
      </w:r>
      <w:r>
        <w:t xml:space="preserve">el je oprávněn </w:t>
      </w:r>
      <w:r w:rsidR="00547BA5">
        <w:t>a</w:t>
      </w:r>
      <w:r>
        <w:t xml:space="preserve">kceptovat </w:t>
      </w:r>
      <w:r w:rsidR="00086404">
        <w:t>Dílo</w:t>
      </w:r>
      <w:r>
        <w:t xml:space="preserve"> i v případě, že nesplnilo Akceptační kritéria – tím není dotčena povinnost Dodavatele odstranit </w:t>
      </w:r>
      <w:r w:rsidR="00B1232F">
        <w:t>V</w:t>
      </w:r>
      <w:r>
        <w:t xml:space="preserve">ady dle odst. </w:t>
      </w:r>
      <w:r w:rsidR="00FE5D6C">
        <w:fldChar w:fldCharType="begin"/>
      </w:r>
      <w:r>
        <w:instrText xml:space="preserve"> REF _Ref519174003 \r \h </w:instrText>
      </w:r>
      <w:r w:rsidR="00FE5D6C">
        <w:fldChar w:fldCharType="separate"/>
      </w:r>
      <w:proofErr w:type="gramStart"/>
      <w:r w:rsidR="00ED6E29">
        <w:t>15.5</w:t>
      </w:r>
      <w:r w:rsidR="00FE5D6C">
        <w:fldChar w:fldCharType="end"/>
      </w:r>
      <w:r>
        <w:t xml:space="preserve"> této</w:t>
      </w:r>
      <w:proofErr w:type="gramEnd"/>
      <w:r>
        <w:t xml:space="preserve"> Smlouvy. </w:t>
      </w:r>
    </w:p>
    <w:p w:rsidR="000C43A7" w:rsidRDefault="000C43A7">
      <w:pPr>
        <w:pStyle w:val="smlouvaheading2"/>
      </w:pPr>
      <w:bookmarkStart w:id="26" w:name="_Ref519494864"/>
      <w:r>
        <w:t xml:space="preserve">V případě, že je </w:t>
      </w:r>
      <w:r w:rsidR="00086404">
        <w:t>akceptována</w:t>
      </w:r>
      <w:r>
        <w:t xml:space="preserve"> Dokumentace</w:t>
      </w:r>
      <w:r w:rsidR="00A42E1A">
        <w:t>,</w:t>
      </w:r>
      <w:r>
        <w:t xml:space="preserve"> Implementační plán</w:t>
      </w:r>
      <w:r w:rsidR="00A42E1A">
        <w:t xml:space="preserve"> či jiné dokumenty</w:t>
      </w:r>
      <w:r>
        <w:t xml:space="preserve">, </w:t>
      </w:r>
      <w:r w:rsidR="00877F57">
        <w:t>pak</w:t>
      </w:r>
      <w:r>
        <w:t>:</w:t>
      </w:r>
      <w:bookmarkEnd w:id="26"/>
    </w:p>
    <w:p w:rsidR="000C43A7" w:rsidRDefault="000C43A7">
      <w:pPr>
        <w:pStyle w:val="smlouvaheading3"/>
      </w:pPr>
      <w:r>
        <w:t xml:space="preserve">Dodavatel se zavazuje konzultovat práce na zhotovení </w:t>
      </w:r>
      <w:r w:rsidR="00A42E1A">
        <w:t>d</w:t>
      </w:r>
      <w:r>
        <w:t>okument</w:t>
      </w:r>
      <w:r w:rsidR="00B1232F">
        <w:t>ace</w:t>
      </w:r>
      <w:r>
        <w:t> </w:t>
      </w:r>
      <w:r w:rsidR="00F40CBB">
        <w:t>Zadavat</w:t>
      </w:r>
      <w:r>
        <w:t>elem.</w:t>
      </w:r>
    </w:p>
    <w:p w:rsidR="00877F57" w:rsidRDefault="00F40CBB">
      <w:pPr>
        <w:pStyle w:val="smlouvaheading3"/>
      </w:pPr>
      <w:r>
        <w:t>Zadavat</w:t>
      </w:r>
      <w:r w:rsidR="00547BA5">
        <w:t>el je povin</w:t>
      </w:r>
      <w:r w:rsidR="00877F57">
        <w:t xml:space="preserve">en vznést své výhrady nebo připomínky </w:t>
      </w:r>
      <w:r w:rsidR="00547BA5">
        <w:t>k akceptovan</w:t>
      </w:r>
      <w:r w:rsidR="00A42E1A">
        <w:t>é</w:t>
      </w:r>
      <w:r w:rsidR="00547BA5">
        <w:t xml:space="preserve"> </w:t>
      </w:r>
      <w:r w:rsidR="00A42E1A">
        <w:t>d</w:t>
      </w:r>
      <w:r w:rsidR="00547BA5">
        <w:t>okument</w:t>
      </w:r>
      <w:r w:rsidR="00B1232F">
        <w:t>aci</w:t>
      </w:r>
      <w:r w:rsidR="00547BA5">
        <w:t xml:space="preserve"> </w:t>
      </w:r>
      <w:r w:rsidR="00877F57">
        <w:t xml:space="preserve">do 10 pracovních dnů od </w:t>
      </w:r>
      <w:r w:rsidR="00547BA5">
        <w:t>jej</w:t>
      </w:r>
      <w:r w:rsidR="00B1232F">
        <w:t>ího</w:t>
      </w:r>
      <w:r w:rsidR="00547BA5">
        <w:t xml:space="preserve"> doručení</w:t>
      </w:r>
      <w:r w:rsidR="00877F57">
        <w:t xml:space="preserve">. Dodavatel se zavazuje </w:t>
      </w:r>
      <w:r w:rsidR="00877F57">
        <w:lastRenderedPageBreak/>
        <w:t>za</w:t>
      </w:r>
      <w:r w:rsidR="00547BA5">
        <w:t>p</w:t>
      </w:r>
      <w:r w:rsidR="00877F57">
        <w:t xml:space="preserve">racovat výhrady a připomínky do </w:t>
      </w:r>
      <w:r w:rsidR="00A42E1A">
        <w:t>d</w:t>
      </w:r>
      <w:r w:rsidR="00877F57">
        <w:t>okument</w:t>
      </w:r>
      <w:r w:rsidR="00B1232F">
        <w:t>ace</w:t>
      </w:r>
      <w:r w:rsidR="00877F57">
        <w:t xml:space="preserve"> nejpozději do 10 pracovních dnů od obdržení výhrad nebo připomínek. </w:t>
      </w:r>
      <w:r>
        <w:t>Zadavat</w:t>
      </w:r>
      <w:r w:rsidR="00877F57">
        <w:t xml:space="preserve">el je oprávněn dle tohoto </w:t>
      </w:r>
      <w:r w:rsidR="007A5F34">
        <w:t>ustanovení</w:t>
      </w:r>
      <w:r w:rsidR="00877F57">
        <w:t xml:space="preserve"> postupovat opakovaně. </w:t>
      </w:r>
    </w:p>
    <w:p w:rsidR="00877F57" w:rsidRDefault="00877F57">
      <w:pPr>
        <w:pStyle w:val="smlouvaheading3"/>
      </w:pPr>
      <w:r>
        <w:t xml:space="preserve">V případě, že </w:t>
      </w:r>
      <w:r w:rsidR="00F40CBB">
        <w:t>Zadavat</w:t>
      </w:r>
      <w:r>
        <w:t>el nemá k </w:t>
      </w:r>
      <w:r w:rsidR="00A42E1A">
        <w:t>d</w:t>
      </w:r>
      <w:r>
        <w:t>okument</w:t>
      </w:r>
      <w:r w:rsidR="00B1232F">
        <w:t>aci</w:t>
      </w:r>
      <w:r>
        <w:t xml:space="preserve"> žádné připomínky ani výhrady, či tyto připomínky či výhrady nebrání </w:t>
      </w:r>
      <w:r w:rsidR="00547BA5">
        <w:t>A</w:t>
      </w:r>
      <w:r>
        <w:t xml:space="preserve">kceptaci, zavazuje se </w:t>
      </w:r>
      <w:r w:rsidR="00A42E1A">
        <w:t>d</w:t>
      </w:r>
      <w:r>
        <w:t>okument</w:t>
      </w:r>
      <w:r w:rsidR="00B1232F">
        <w:t>aci</w:t>
      </w:r>
      <w:r>
        <w:t xml:space="preserve"> do 10 pracovních dnů od předložení k </w:t>
      </w:r>
      <w:r w:rsidR="00B1232F">
        <w:t>A</w:t>
      </w:r>
      <w:r>
        <w:t>kceptaci akceptovat</w:t>
      </w:r>
      <w:r w:rsidR="00547BA5">
        <w:t xml:space="preserve"> – v případě marného uplynutí této lhůty však nedochází k fikci Akceptace</w:t>
      </w:r>
      <w:r>
        <w:t xml:space="preserve">. O </w:t>
      </w:r>
      <w:r w:rsidR="00547BA5">
        <w:t>A</w:t>
      </w:r>
      <w:r>
        <w:t xml:space="preserve">kceptaci je sepsán </w:t>
      </w:r>
      <w:r w:rsidR="00547BA5">
        <w:t>Akceptační</w:t>
      </w:r>
      <w:r>
        <w:t xml:space="preserve"> protokol. </w:t>
      </w:r>
      <w:r w:rsidR="00F40CBB">
        <w:t>Zadavat</w:t>
      </w:r>
      <w:r>
        <w:t xml:space="preserve">el je oprávněn </w:t>
      </w:r>
      <w:r w:rsidR="00547BA5">
        <w:t>Akceptovat</w:t>
      </w:r>
      <w:r>
        <w:t xml:space="preserve"> </w:t>
      </w:r>
      <w:r w:rsidR="00A42E1A">
        <w:t>d</w:t>
      </w:r>
      <w:r>
        <w:t>okumentaci i v případě, že nesplnil</w:t>
      </w:r>
      <w:r w:rsidR="00B1232F">
        <w:t>a</w:t>
      </w:r>
      <w:r>
        <w:t xml:space="preserve"> Akceptační kritéria – tím není dotčena povinnost Dodavatele odstranit </w:t>
      </w:r>
      <w:r w:rsidR="00B1232F">
        <w:t>V</w:t>
      </w:r>
      <w:r>
        <w:t>ady.</w:t>
      </w:r>
    </w:p>
    <w:p w:rsidR="00877F57" w:rsidRDefault="000677D6">
      <w:pPr>
        <w:pStyle w:val="smlouvaheading2"/>
      </w:pPr>
      <w:r>
        <w:t>Akceptační</w:t>
      </w:r>
      <w:r w:rsidR="00877F57">
        <w:t xml:space="preserve"> protokol musí obsahovat mimo jiné tyto náležitosti: </w:t>
      </w:r>
    </w:p>
    <w:p w:rsidR="00877F57" w:rsidRDefault="00877F57">
      <w:pPr>
        <w:pStyle w:val="smlouvaheading3"/>
      </w:pPr>
      <w:r>
        <w:t xml:space="preserve">číslo </w:t>
      </w:r>
      <w:r w:rsidR="00547BA5">
        <w:t>A</w:t>
      </w:r>
      <w:r>
        <w:t>kceptačního protokolu a datum;</w:t>
      </w:r>
    </w:p>
    <w:p w:rsidR="00877F57" w:rsidRDefault="00877F57">
      <w:pPr>
        <w:pStyle w:val="smlouvaheading3"/>
      </w:pPr>
      <w:r>
        <w:t xml:space="preserve">označení </w:t>
      </w:r>
      <w:r w:rsidR="00B1232F">
        <w:t xml:space="preserve">této </w:t>
      </w:r>
      <w:r>
        <w:t>Smlouvy;</w:t>
      </w:r>
    </w:p>
    <w:p w:rsidR="00877F57" w:rsidRDefault="00877F57">
      <w:pPr>
        <w:pStyle w:val="smlouvaheading3"/>
      </w:pPr>
      <w:r>
        <w:t xml:space="preserve">označení předávaného </w:t>
      </w:r>
      <w:r w:rsidR="00086404">
        <w:t>Díla</w:t>
      </w:r>
      <w:r>
        <w:t>;</w:t>
      </w:r>
    </w:p>
    <w:p w:rsidR="00877F57" w:rsidRDefault="00877F57">
      <w:pPr>
        <w:pStyle w:val="smlouvaheading3"/>
      </w:pPr>
      <w:r>
        <w:t xml:space="preserve">název, sídlo, IČO a DIČ </w:t>
      </w:r>
      <w:r w:rsidR="00F40CBB">
        <w:t>Zadavat</w:t>
      </w:r>
      <w:r>
        <w:t xml:space="preserve">ele a </w:t>
      </w:r>
      <w:r w:rsidR="00547BA5">
        <w:t>Dodavatele</w:t>
      </w:r>
      <w:r>
        <w:t>;</w:t>
      </w:r>
    </w:p>
    <w:p w:rsidR="00877F57" w:rsidRDefault="00877F57">
      <w:pPr>
        <w:pStyle w:val="smlouvaheading3"/>
      </w:pPr>
      <w:r>
        <w:t>název projektu, registrační číslo projektu a informaci, že se jedná o projekt podpořený z IROP;</w:t>
      </w:r>
    </w:p>
    <w:p w:rsidR="00877F57" w:rsidRDefault="00877F57">
      <w:pPr>
        <w:pStyle w:val="smlouvaheading3"/>
      </w:pPr>
      <w:r>
        <w:t xml:space="preserve">datum zahájení a dokončení </w:t>
      </w:r>
      <w:r w:rsidR="00086404">
        <w:t>Díla</w:t>
      </w:r>
      <w:r>
        <w:t>;</w:t>
      </w:r>
    </w:p>
    <w:p w:rsidR="00877F57" w:rsidRDefault="00877F57">
      <w:pPr>
        <w:pStyle w:val="smlouvaheading3"/>
      </w:pPr>
      <w:r w:rsidRPr="00CF249C">
        <w:t>podrobné</w:t>
      </w:r>
      <w:r>
        <w:t xml:space="preserve"> vymezení rozsahu provedených prací a dodávek; </w:t>
      </w:r>
    </w:p>
    <w:p w:rsidR="00877F57" w:rsidRDefault="00877F57">
      <w:pPr>
        <w:pStyle w:val="smlouvaheading3"/>
      </w:pPr>
      <w:r>
        <w:t xml:space="preserve">prohlášení </w:t>
      </w:r>
      <w:r w:rsidR="00F40CBB">
        <w:t>Zadavat</w:t>
      </w:r>
      <w:r>
        <w:t xml:space="preserve">ele, že </w:t>
      </w:r>
      <w:r w:rsidR="00890F00">
        <w:t>Dílo</w:t>
      </w:r>
      <w:r w:rsidR="00EA6E21">
        <w:t xml:space="preserve"> / </w:t>
      </w:r>
      <w:r w:rsidR="00A42E1A">
        <w:t>d</w:t>
      </w:r>
      <w:r w:rsidR="00EA6E21">
        <w:t>okument</w:t>
      </w:r>
      <w:r w:rsidR="00B1232F">
        <w:t>aci</w:t>
      </w:r>
      <w:r>
        <w:t xml:space="preserve"> </w:t>
      </w:r>
      <w:r w:rsidR="00EA6E21">
        <w:t>akceptuje</w:t>
      </w:r>
      <w:r>
        <w:t xml:space="preserve"> (případ</w:t>
      </w:r>
      <w:r w:rsidR="00B1232F">
        <w:t>n</w:t>
      </w:r>
      <w:r>
        <w:t>ě</w:t>
      </w:r>
      <w:r w:rsidR="00B1232F">
        <w:t xml:space="preserve"> též,</w:t>
      </w:r>
      <w:r>
        <w:t xml:space="preserve"> že </w:t>
      </w:r>
      <w:r w:rsidR="00890F00">
        <w:t>Dílo / dokumentaci</w:t>
      </w:r>
      <w:r w:rsidR="00B1232F">
        <w:t xml:space="preserve"> akceptuje s </w:t>
      </w:r>
      <w:proofErr w:type="gramStart"/>
      <w:r w:rsidR="00B1232F">
        <w:t>Vadami</w:t>
      </w:r>
      <w:r w:rsidR="00B1232F" w:rsidDel="00B1232F">
        <w:t xml:space="preserve"> </w:t>
      </w:r>
      <w:r>
        <w:t>, a to</w:t>
      </w:r>
      <w:proofErr w:type="gramEnd"/>
      <w:r>
        <w:t xml:space="preserve"> včetně uvedení </w:t>
      </w:r>
      <w:r w:rsidR="00B1232F">
        <w:t>těchto</w:t>
      </w:r>
      <w:r>
        <w:t xml:space="preserve"> </w:t>
      </w:r>
      <w:r w:rsidR="00B1232F">
        <w:t>V</w:t>
      </w:r>
      <w:r>
        <w:t>ad a nedodělků a termínu jejich odstranění);</w:t>
      </w:r>
    </w:p>
    <w:p w:rsidR="00877F57" w:rsidRDefault="00877F57">
      <w:pPr>
        <w:pStyle w:val="smlouvaheading3"/>
      </w:pPr>
      <w:r>
        <w:t>jméno a vlastnoruční podpis</w:t>
      </w:r>
      <w:r w:rsidR="00B1232F">
        <w:t xml:space="preserve"> kontaktních</w:t>
      </w:r>
      <w:r>
        <w:t xml:space="preserve"> obou </w:t>
      </w:r>
      <w:r w:rsidR="005B35F4">
        <w:t>S</w:t>
      </w:r>
      <w:r>
        <w:t>mluvních stran</w:t>
      </w:r>
      <w:r w:rsidR="00B1232F">
        <w:t xml:space="preserve"> dle čl. </w:t>
      </w:r>
      <w:r w:rsidR="00FE5D6C">
        <w:fldChar w:fldCharType="begin"/>
      </w:r>
      <w:r w:rsidR="00B1232F">
        <w:instrText xml:space="preserve"> REF _Ref519244513 \r \h </w:instrText>
      </w:r>
      <w:r w:rsidR="00FE5D6C">
        <w:fldChar w:fldCharType="separate"/>
      </w:r>
      <w:r w:rsidR="00ED6E29">
        <w:t>3</w:t>
      </w:r>
      <w:r w:rsidR="00FE5D6C">
        <w:fldChar w:fldCharType="end"/>
      </w:r>
      <w:r w:rsidR="00B1232F">
        <w:t xml:space="preserve"> </w:t>
      </w:r>
      <w:proofErr w:type="gramStart"/>
      <w:r w:rsidR="00B1232F">
        <w:t>této</w:t>
      </w:r>
      <w:proofErr w:type="gramEnd"/>
      <w:r w:rsidR="00B1232F">
        <w:t xml:space="preserve"> Smlouvy</w:t>
      </w:r>
      <w:r>
        <w:t>.</w:t>
      </w:r>
    </w:p>
    <w:p w:rsidR="00877F57" w:rsidRDefault="00877F57">
      <w:pPr>
        <w:pStyle w:val="smlouvaheading2"/>
      </w:pPr>
      <w:r>
        <w:t xml:space="preserve">Doba trvání Akceptace nemá vliv na </w:t>
      </w:r>
      <w:r w:rsidR="000677D6">
        <w:t>závazné termíny plnění dle Harmonogramu</w:t>
      </w:r>
      <w:r>
        <w:t xml:space="preserve"> dle této Smlouvy</w:t>
      </w:r>
      <w:r w:rsidR="00890F00">
        <w:t>, tzn.</w:t>
      </w:r>
      <w:r w:rsidR="00181587">
        <w:t>,</w:t>
      </w:r>
      <w:r w:rsidR="00890F00">
        <w:t xml:space="preserve"> že lhůty termíny plnění nejsou posouvány o dobu trvání Akceptace</w:t>
      </w:r>
      <w:r>
        <w:t xml:space="preserve">. Lhůty uvedené v tomto čl. </w:t>
      </w:r>
      <w:r w:rsidR="00FE5D6C">
        <w:fldChar w:fldCharType="begin"/>
      </w:r>
      <w:r w:rsidR="000677D6">
        <w:instrText xml:space="preserve"> REF _Ref519260108 \r \h </w:instrText>
      </w:r>
      <w:r w:rsidR="00FE5D6C">
        <w:fldChar w:fldCharType="separate"/>
      </w:r>
      <w:r w:rsidR="00ED6E29">
        <w:t>15</w:t>
      </w:r>
      <w:r w:rsidR="00FE5D6C">
        <w:fldChar w:fldCharType="end"/>
      </w:r>
      <w:r>
        <w:t xml:space="preserve"> platí, pokud se </w:t>
      </w:r>
      <w:r w:rsidR="00547BA5">
        <w:t>S</w:t>
      </w:r>
      <w:r>
        <w:t xml:space="preserve">mluvní strany písemně nedohodnou jinak. </w:t>
      </w:r>
    </w:p>
    <w:p w:rsidR="001C4CE7" w:rsidRDefault="001C4CE7">
      <w:pPr>
        <w:pStyle w:val="smlouvaheading2"/>
      </w:pPr>
      <w:bookmarkStart w:id="27" w:name="_Ref384292956"/>
      <w:r w:rsidRPr="00FF479E">
        <w:t xml:space="preserve">Dílo jako celek se považuje za dokončené, bylo-li řádně převzato </w:t>
      </w:r>
      <w:r w:rsidR="00F40CBB">
        <w:t>Zadavat</w:t>
      </w:r>
      <w:r w:rsidRPr="00FF479E">
        <w:t>elem, tedy pokud došlo k</w:t>
      </w:r>
      <w:bookmarkEnd w:id="27"/>
      <w:r w:rsidRPr="00FF479E">
        <w:t xml:space="preserve"> </w:t>
      </w:r>
      <w:r w:rsidR="00547BA5">
        <w:t>A</w:t>
      </w:r>
      <w:r w:rsidRPr="00FF479E">
        <w:t xml:space="preserve">kceptaci všech </w:t>
      </w:r>
      <w:r w:rsidR="00613863">
        <w:t>D</w:t>
      </w:r>
      <w:r w:rsidRPr="00FF479E">
        <w:t xml:space="preserve">ílčích plnění tvořících </w:t>
      </w:r>
      <w:r>
        <w:t>Dílo, tj.</w:t>
      </w:r>
      <w:r w:rsidRPr="00820E24">
        <w:t xml:space="preserve"> </w:t>
      </w:r>
      <w:r>
        <w:t xml:space="preserve">Implementační </w:t>
      </w:r>
      <w:r w:rsidR="00613863">
        <w:t>analýzy</w:t>
      </w:r>
      <w:r w:rsidRPr="00820E24">
        <w:t xml:space="preserve">, </w:t>
      </w:r>
      <w:r w:rsidR="00D803AC">
        <w:t>Sítě</w:t>
      </w:r>
      <w:r w:rsidRPr="00820E24">
        <w:t xml:space="preserve"> a Dokumentace,</w:t>
      </w:r>
      <w:r w:rsidR="00547BA5">
        <w:t xml:space="preserve"> a to</w:t>
      </w:r>
      <w:r w:rsidRPr="00820E24">
        <w:t xml:space="preserve"> po úspěšné </w:t>
      </w:r>
      <w:r w:rsidR="00613863">
        <w:t>A</w:t>
      </w:r>
      <w:r w:rsidRPr="00820E24">
        <w:t xml:space="preserve">kceptaci Implementace </w:t>
      </w:r>
      <w:r w:rsidR="00547BA5">
        <w:t>a</w:t>
      </w:r>
      <w:r>
        <w:t xml:space="preserve"> úspěšného ukončení</w:t>
      </w:r>
      <w:r w:rsidRPr="00820E24">
        <w:t xml:space="preserve"> </w:t>
      </w:r>
      <w:r>
        <w:t>Testovacího provozu</w:t>
      </w:r>
      <w:r w:rsidRPr="00820E24">
        <w:t>.</w:t>
      </w:r>
    </w:p>
    <w:p w:rsidR="00877F57" w:rsidRDefault="00EA6E21" w:rsidP="00890F00">
      <w:pPr>
        <w:pStyle w:val="smlouvaheading1"/>
        <w:tabs>
          <w:tab w:val="clear" w:pos="794"/>
          <w:tab w:val="left" w:pos="709"/>
        </w:tabs>
        <w:ind w:hanging="1070"/>
      </w:pPr>
      <w:bookmarkStart w:id="28" w:name="_Ref519263211"/>
      <w:r>
        <w:t xml:space="preserve">vlastnické právo a licenční </w:t>
      </w:r>
      <w:r w:rsidR="00613863">
        <w:t>UJEDNÁNÍ</w:t>
      </w:r>
      <w:bookmarkEnd w:id="28"/>
    </w:p>
    <w:p w:rsidR="003138BD" w:rsidRDefault="00CE6AA8">
      <w:pPr>
        <w:pStyle w:val="smlouvaheading2"/>
        <w:numPr>
          <w:ilvl w:val="0"/>
          <w:numId w:val="0"/>
        </w:numPr>
        <w:ind w:left="720"/>
        <w:rPr>
          <w:b/>
        </w:rPr>
      </w:pPr>
      <w:r w:rsidRPr="00CE6AA8">
        <w:rPr>
          <w:b/>
        </w:rPr>
        <w:t>Vlastnické právo</w:t>
      </w:r>
    </w:p>
    <w:p w:rsidR="00EA6E21" w:rsidRDefault="00EA6E21">
      <w:pPr>
        <w:pStyle w:val="smlouvaheading2"/>
      </w:pPr>
      <w:r>
        <w:t xml:space="preserve">V případě, že jsou součástí Díla movité věci, které se mají stát vlastnictvím </w:t>
      </w:r>
      <w:r w:rsidR="00F40CBB">
        <w:t>Zadavat</w:t>
      </w:r>
      <w:r>
        <w:t>ele, přechází vlastnictví těchto movit</w:t>
      </w:r>
      <w:r w:rsidR="00547BA5">
        <w:t>ých</w:t>
      </w:r>
      <w:r>
        <w:t xml:space="preserve"> věc</w:t>
      </w:r>
      <w:r w:rsidR="00547BA5">
        <w:t>í</w:t>
      </w:r>
      <w:r>
        <w:t xml:space="preserve"> na </w:t>
      </w:r>
      <w:r w:rsidR="00F40CBB">
        <w:t>Zadavat</w:t>
      </w:r>
      <w:r>
        <w:t xml:space="preserve">ele k okamžiku podepsání </w:t>
      </w:r>
      <w:r w:rsidR="00547BA5">
        <w:t>Akceptačního</w:t>
      </w:r>
      <w:r>
        <w:t xml:space="preserve"> protokolu oprávněnými osobami, ledaže je v </w:t>
      </w:r>
      <w:r w:rsidR="00547BA5">
        <w:t>Akceptačním</w:t>
      </w:r>
      <w:r>
        <w:t xml:space="preserve"> protokolu uvedeno jinak. Nebezpečí škody na movitých věcech přechází okamžikem faktického předání </w:t>
      </w:r>
      <w:r w:rsidR="00F40CBB">
        <w:t>Zadavat</w:t>
      </w:r>
      <w:r>
        <w:t xml:space="preserve">eli. </w:t>
      </w:r>
    </w:p>
    <w:p w:rsidR="003138BD" w:rsidRDefault="00CE6AA8">
      <w:pPr>
        <w:pStyle w:val="smlouvaheading2"/>
        <w:numPr>
          <w:ilvl w:val="0"/>
          <w:numId w:val="0"/>
        </w:numPr>
        <w:ind w:left="720"/>
        <w:rPr>
          <w:b/>
        </w:rPr>
      </w:pPr>
      <w:r w:rsidRPr="00CE6AA8">
        <w:rPr>
          <w:b/>
        </w:rPr>
        <w:t>Licenční ujednání</w:t>
      </w:r>
    </w:p>
    <w:p w:rsidR="00EA6E21" w:rsidRDefault="00EA6E21">
      <w:pPr>
        <w:pStyle w:val="smlouvaheading2"/>
      </w:pPr>
      <w:r>
        <w:t>Některé části Díla tvoří plnění, které naplňuj</w:t>
      </w:r>
      <w:r w:rsidR="00547BA5">
        <w:t>í</w:t>
      </w:r>
      <w:r>
        <w:t xml:space="preserve"> znaky </w:t>
      </w:r>
      <w:r w:rsidR="00547BA5">
        <w:t>a</w:t>
      </w:r>
      <w:r>
        <w:t>utorského díla ve smyslu Autorského zákona. K těmto částem je poskytnuta licence na základě níže uvedených licenčních podmínek.</w:t>
      </w:r>
    </w:p>
    <w:p w:rsidR="00F3498A" w:rsidRDefault="00F3498A">
      <w:pPr>
        <w:pStyle w:val="smlouvaheading2"/>
      </w:pPr>
      <w:r>
        <w:t>Dodavatel poskytuje k Dílu licence v různém rozsahu dle povahy autorského díla</w:t>
      </w:r>
      <w:r w:rsidR="00547BA5">
        <w:t>. K autorským dílům může být</w:t>
      </w:r>
      <w:r>
        <w:t xml:space="preserve"> poskytována:</w:t>
      </w:r>
    </w:p>
    <w:p w:rsidR="00F3498A" w:rsidRDefault="00547BA5">
      <w:pPr>
        <w:pStyle w:val="smlouvaheading3"/>
      </w:pPr>
      <w:r>
        <w:t>l</w:t>
      </w:r>
      <w:r w:rsidR="00F3498A">
        <w:t>icence v plném rozsahu</w:t>
      </w:r>
      <w:r>
        <w:rPr>
          <w:lang w:val="en-US"/>
        </w:rPr>
        <w:t>;</w:t>
      </w:r>
    </w:p>
    <w:p w:rsidR="00F3498A" w:rsidRDefault="00547BA5">
      <w:pPr>
        <w:pStyle w:val="smlouvaheading3"/>
      </w:pPr>
      <w:r>
        <w:t>l</w:t>
      </w:r>
      <w:r w:rsidR="00F3498A">
        <w:t>icence v omezeném rozsahu</w:t>
      </w:r>
      <w:r>
        <w:t>;</w:t>
      </w:r>
    </w:p>
    <w:p w:rsidR="00F3498A" w:rsidRDefault="00547BA5">
      <w:pPr>
        <w:pStyle w:val="smlouvaheading3"/>
      </w:pPr>
      <w:r>
        <w:t>l</w:t>
      </w:r>
      <w:r w:rsidR="00F3498A">
        <w:t>icence k </w:t>
      </w:r>
      <w:r w:rsidR="00613863">
        <w:t>P</w:t>
      </w:r>
      <w:r w:rsidR="00F3498A">
        <w:t>roprietárnímu software</w:t>
      </w:r>
      <w:r>
        <w:t>.</w:t>
      </w:r>
    </w:p>
    <w:p w:rsidR="00F3498A" w:rsidRDefault="00F3498A">
      <w:pPr>
        <w:pStyle w:val="smlouvaheading2"/>
      </w:pPr>
      <w:bookmarkStart w:id="29" w:name="_Ref519498592"/>
      <w:r>
        <w:t xml:space="preserve">Dodavatel je povinen poskytnout licenci v plném rozsahu ve smyslu níže uvedeného článku </w:t>
      </w:r>
      <w:r w:rsidR="00FE5D6C">
        <w:fldChar w:fldCharType="begin"/>
      </w:r>
      <w:r w:rsidR="000677D6">
        <w:instrText xml:space="preserve"> REF _Ref519241165 \r \h </w:instrText>
      </w:r>
      <w:r w:rsidR="00FE5D6C">
        <w:fldChar w:fldCharType="separate"/>
      </w:r>
      <w:proofErr w:type="gramStart"/>
      <w:r w:rsidR="00ED6E29">
        <w:t>16.5</w:t>
      </w:r>
      <w:r w:rsidR="00FE5D6C">
        <w:fldChar w:fldCharType="end"/>
      </w:r>
      <w:r>
        <w:t>, ledaže</w:t>
      </w:r>
      <w:proofErr w:type="gramEnd"/>
      <w:r>
        <w:t xml:space="preserve"> bude v Implementační analýze uvedeno jinak. </w:t>
      </w:r>
      <w:bookmarkEnd w:id="29"/>
    </w:p>
    <w:p w:rsidR="00F3498A" w:rsidRDefault="00F3498A">
      <w:pPr>
        <w:pStyle w:val="smlouvaheading2"/>
      </w:pPr>
      <w:bookmarkStart w:id="30" w:name="_Ref519241165"/>
      <w:r w:rsidRPr="0000644F">
        <w:rPr>
          <w:b/>
        </w:rPr>
        <w:t>Licenc</w:t>
      </w:r>
      <w:r w:rsidR="00643AF8">
        <w:rPr>
          <w:b/>
        </w:rPr>
        <w:t>í</w:t>
      </w:r>
      <w:r w:rsidRPr="0000644F">
        <w:rPr>
          <w:b/>
        </w:rPr>
        <w:t xml:space="preserve"> v plném rozsahu</w:t>
      </w:r>
      <w:r>
        <w:t xml:space="preserve"> je myšlena </w:t>
      </w:r>
      <w:r w:rsidR="006E54F5">
        <w:t>výhradní</w:t>
      </w:r>
      <w:r>
        <w:t xml:space="preserve"> licence opr</w:t>
      </w:r>
      <w:r w:rsidR="0000644F">
        <w:t>a</w:t>
      </w:r>
      <w:r>
        <w:t xml:space="preserve">vňující </w:t>
      </w:r>
      <w:r w:rsidR="00F40CBB">
        <w:t>Zadavat</w:t>
      </w:r>
      <w:r>
        <w:t>ele:</w:t>
      </w:r>
      <w:bookmarkEnd w:id="30"/>
    </w:p>
    <w:p w:rsidR="00F3498A" w:rsidRDefault="00F3498A">
      <w:pPr>
        <w:pStyle w:val="smlouvaheading3"/>
      </w:pPr>
      <w:r>
        <w:lastRenderedPageBreak/>
        <w:t>užívat autorské dílo všemi známými způsoby užití, bez územního a množstevního omezení</w:t>
      </w:r>
      <w:r w:rsidR="00643AF8">
        <w:t>,</w:t>
      </w:r>
      <w:r>
        <w:t xml:space="preserve"> a</w:t>
      </w:r>
      <w:r w:rsidR="00643AF8">
        <w:t xml:space="preserve"> to</w:t>
      </w:r>
      <w:r>
        <w:t xml:space="preserve"> po dobu trvání autorských práv autora</w:t>
      </w:r>
      <w:r>
        <w:rPr>
          <w:lang w:val="en-US"/>
        </w:rPr>
        <w:t>;</w:t>
      </w:r>
    </w:p>
    <w:p w:rsidR="00F3498A" w:rsidRDefault="00F3498A">
      <w:pPr>
        <w:pStyle w:val="smlouvaheading3"/>
      </w:pPr>
      <w:r>
        <w:t>provádět modifikace, úpravy, změny autorského díla a dle svého uvážení do něj zasahovat, zpracovávat ho do dalších autorských děl, zařazovat do děl souborných, do</w:t>
      </w:r>
      <w:r w:rsidR="00643AF8">
        <w:t xml:space="preserve"> </w:t>
      </w:r>
      <w:r>
        <w:t>databází, a to i prostřednictvím třetích osob</w:t>
      </w:r>
      <w:r>
        <w:rPr>
          <w:lang w:val="en-US"/>
        </w:rPr>
        <w:t>;</w:t>
      </w:r>
    </w:p>
    <w:p w:rsidR="00F3498A" w:rsidRDefault="00F3498A">
      <w:pPr>
        <w:pStyle w:val="smlouvaheading3"/>
      </w:pPr>
      <w:r>
        <w:t>udělit podlicenci či postoupit licenci třetí osobě</w:t>
      </w:r>
      <w:r w:rsidR="0000644F">
        <w:rPr>
          <w:lang w:val="en-US"/>
        </w:rPr>
        <w:t>.</w:t>
      </w:r>
    </w:p>
    <w:p w:rsidR="00F3498A" w:rsidRDefault="0000644F">
      <w:pPr>
        <w:pStyle w:val="smlouvaheading2"/>
      </w:pPr>
      <w:r w:rsidRPr="0000644F">
        <w:rPr>
          <w:b/>
        </w:rPr>
        <w:t>Licencí v omezeném rozsahu</w:t>
      </w:r>
      <w:r w:rsidRPr="0000644F">
        <w:t xml:space="preserve"> je myšlena nevýhradní licence opravňující </w:t>
      </w:r>
      <w:r w:rsidR="00F40CBB">
        <w:t>Zadavat</w:t>
      </w:r>
      <w:r w:rsidRPr="0000644F">
        <w:t>ele:</w:t>
      </w:r>
    </w:p>
    <w:p w:rsidR="0000644F" w:rsidRDefault="0000644F">
      <w:pPr>
        <w:pStyle w:val="smlouvaheading3"/>
      </w:pPr>
      <w:r>
        <w:t xml:space="preserve">užívat autorské dílo těmi způsoby užití, které jsou nezbytné pro naplnění účelu této Smlouvy, bez územního omezení, v množstevním omezení vymezeném v rámci </w:t>
      </w:r>
      <w:r w:rsidR="00C37331">
        <w:t xml:space="preserve">Implementační </w:t>
      </w:r>
      <w:r>
        <w:t>analýzy a po dobu trvání autorských práv autora</w:t>
      </w:r>
      <w:r>
        <w:rPr>
          <w:lang w:val="en-US"/>
        </w:rPr>
        <w:t>;</w:t>
      </w:r>
    </w:p>
    <w:p w:rsidR="0000644F" w:rsidRDefault="0000644F">
      <w:pPr>
        <w:pStyle w:val="smlouvaheading3"/>
      </w:pPr>
      <w:r>
        <w:t>po souhlasu Dodavatele provádět modifikace, úpravy, změny autorského díla a dle svého uvážení do něj zasahovat, zpracovávat ho do dalších autorských děl, zařazovat do děl souborných, do</w:t>
      </w:r>
      <w:r w:rsidR="00643AF8">
        <w:t xml:space="preserve"> </w:t>
      </w:r>
      <w:r>
        <w:t>databází, a to i prostřednictvím třetích osob</w:t>
      </w:r>
      <w:r>
        <w:rPr>
          <w:lang w:val="en-US"/>
        </w:rPr>
        <w:t>;</w:t>
      </w:r>
    </w:p>
    <w:p w:rsidR="00F3498A" w:rsidRDefault="0000644F">
      <w:pPr>
        <w:pStyle w:val="smlouvaheading3"/>
      </w:pPr>
      <w:r>
        <w:t xml:space="preserve">udělit podlicenci či postoupit licenci třetí osobě. </w:t>
      </w:r>
    </w:p>
    <w:p w:rsidR="00F3498A" w:rsidRPr="0000644F" w:rsidRDefault="00F3498A">
      <w:pPr>
        <w:pStyle w:val="smlouvaheading2"/>
        <w:rPr>
          <w:b/>
        </w:rPr>
      </w:pPr>
      <w:r w:rsidRPr="00F3498A">
        <w:rPr>
          <w:b/>
        </w:rPr>
        <w:t>Licenc</w:t>
      </w:r>
      <w:r w:rsidR="0000644F">
        <w:rPr>
          <w:b/>
        </w:rPr>
        <w:t>í</w:t>
      </w:r>
      <w:r w:rsidRPr="00F3498A">
        <w:rPr>
          <w:b/>
        </w:rPr>
        <w:t xml:space="preserve"> k </w:t>
      </w:r>
      <w:r w:rsidR="001F3288">
        <w:rPr>
          <w:b/>
        </w:rPr>
        <w:t>P</w:t>
      </w:r>
      <w:r w:rsidRPr="00F3498A">
        <w:rPr>
          <w:b/>
        </w:rPr>
        <w:t>roprietárnímu software</w:t>
      </w:r>
      <w:r w:rsidR="0000644F">
        <w:rPr>
          <w:b/>
        </w:rPr>
        <w:t xml:space="preserve"> </w:t>
      </w:r>
      <w:r w:rsidR="0000644F">
        <w:t xml:space="preserve">je myšlena nevýhradní licence opravňující </w:t>
      </w:r>
      <w:r w:rsidR="00F40CBB">
        <w:t>Zadavat</w:t>
      </w:r>
      <w:r w:rsidR="0000644F">
        <w:t>ele:</w:t>
      </w:r>
    </w:p>
    <w:p w:rsidR="00F3498A" w:rsidRDefault="0000644F">
      <w:pPr>
        <w:pStyle w:val="smlouvaheading3"/>
      </w:pPr>
      <w:r>
        <w:t xml:space="preserve">užívat autorské dílo těmi způsoby užití, které jsou nezbytné pro naplnění účelu této Smlouvy, </w:t>
      </w:r>
      <w:r w:rsidR="001F3288">
        <w:t>na území České republiky</w:t>
      </w:r>
      <w:r>
        <w:t xml:space="preserve">, v množstevním omezení vymezeném v rámci </w:t>
      </w:r>
      <w:r w:rsidR="00C37331">
        <w:t xml:space="preserve">Implementační </w:t>
      </w:r>
      <w:r>
        <w:t>analýzy</w:t>
      </w:r>
      <w:r w:rsidR="001F3288">
        <w:t>,</w:t>
      </w:r>
      <w:r>
        <w:t xml:space="preserve"> </w:t>
      </w:r>
      <w:r w:rsidR="00310D4B">
        <w:t>na dobu nejméně 30 let</w:t>
      </w:r>
      <w:r w:rsidR="001F3288">
        <w:t>.</w:t>
      </w:r>
    </w:p>
    <w:p w:rsidR="001F3288" w:rsidRDefault="001F3288">
      <w:pPr>
        <w:pStyle w:val="smlouvaheading2"/>
      </w:pPr>
      <w:r>
        <w:t xml:space="preserve">Dodavatel je povinen ve svých řešeních pro </w:t>
      </w:r>
      <w:r w:rsidR="00F40CBB">
        <w:t>Zadavat</w:t>
      </w:r>
      <w:r>
        <w:t>ele omezit využití Proprietárního software</w:t>
      </w:r>
      <w:r w:rsidR="006E54F5">
        <w:t xml:space="preserve"> na nezbytné minimum a zdokumentovat veškeré jeho využití, </w:t>
      </w:r>
      <w:r w:rsidR="00643AF8">
        <w:t>jeho</w:t>
      </w:r>
      <w:r w:rsidR="006E54F5">
        <w:t xml:space="preserve"> licenční podmín</w:t>
      </w:r>
      <w:r w:rsidR="00643AF8">
        <w:t>ky</w:t>
      </w:r>
      <w:r w:rsidR="006E54F5">
        <w:t xml:space="preserve"> a</w:t>
      </w:r>
      <w:r w:rsidR="00643AF8">
        <w:t xml:space="preserve"> jeho možné</w:t>
      </w:r>
      <w:r w:rsidR="006E54F5">
        <w:t xml:space="preserve"> alternativní dodavatel</w:t>
      </w:r>
      <w:r w:rsidR="00643AF8">
        <w:t>e</w:t>
      </w:r>
      <w:r w:rsidR="006E54F5">
        <w:t>. Jestliže jsou s užíváním Propriet</w:t>
      </w:r>
      <w:r w:rsidR="00643AF8">
        <w:t>árního software spojeny licenční poplatky či jiné náklady</w:t>
      </w:r>
      <w:r w:rsidR="006E54F5">
        <w:t xml:space="preserve">, je </w:t>
      </w:r>
      <w:r w:rsidR="00170E6F">
        <w:t>Dodavatel</w:t>
      </w:r>
      <w:r w:rsidR="006E54F5">
        <w:t xml:space="preserve"> bez nároku na náhradu hradit tyto </w:t>
      </w:r>
      <w:r w:rsidR="00643AF8">
        <w:t>náklady</w:t>
      </w:r>
      <w:r w:rsidR="006E54F5">
        <w:t xml:space="preserve"> tak, aby mohl </w:t>
      </w:r>
      <w:r w:rsidR="00F40CBB">
        <w:t>Zadavat</w:t>
      </w:r>
      <w:r w:rsidR="006E54F5">
        <w:t xml:space="preserve">el Proprietární software bez omezení užívat nejméně </w:t>
      </w:r>
      <w:r w:rsidR="00310D4B">
        <w:t>30 let</w:t>
      </w:r>
      <w:r w:rsidR="006E54F5">
        <w:t xml:space="preserve">. </w:t>
      </w:r>
    </w:p>
    <w:p w:rsidR="00FD291B" w:rsidRDefault="00FD291B">
      <w:pPr>
        <w:pStyle w:val="smlouvaheading2"/>
      </w:pPr>
      <w:r>
        <w:t xml:space="preserve">V případě licence v plném rozsahu dle čl. </w:t>
      </w:r>
      <w:r w:rsidR="00FE5D6C">
        <w:fldChar w:fldCharType="begin"/>
      </w:r>
      <w:r>
        <w:instrText xml:space="preserve"> REF _Ref519241165 \r \h </w:instrText>
      </w:r>
      <w:r w:rsidR="00FE5D6C">
        <w:fldChar w:fldCharType="separate"/>
      </w:r>
      <w:proofErr w:type="gramStart"/>
      <w:r w:rsidR="00ED6E29">
        <w:t>16.5</w:t>
      </w:r>
      <w:r w:rsidR="00FE5D6C">
        <w:fldChar w:fldCharType="end"/>
      </w:r>
      <w:r>
        <w:t xml:space="preserve"> a tam</w:t>
      </w:r>
      <w:proofErr w:type="gramEnd"/>
      <w:r>
        <w:t xml:space="preserve">, kde to může </w:t>
      </w:r>
      <w:r w:rsidR="00F40CBB">
        <w:t>Zadavat</w:t>
      </w:r>
      <w:r>
        <w:t xml:space="preserve">el rozumně požadovat, se licence vztahuje v případě počítačových programů </w:t>
      </w:r>
      <w:r w:rsidR="00643AF8">
        <w:t>také na</w:t>
      </w:r>
      <w:r>
        <w:t xml:space="preserve"> strojov</w:t>
      </w:r>
      <w:r w:rsidR="00643AF8">
        <w:t>ý</w:t>
      </w:r>
      <w:r>
        <w:t xml:space="preserve"> i zdrojov</w:t>
      </w:r>
      <w:r w:rsidR="00643AF8">
        <w:t>ý</w:t>
      </w:r>
      <w:r>
        <w:t xml:space="preserve"> kód, jakož i</w:t>
      </w:r>
      <w:r w:rsidR="00643AF8">
        <w:t xml:space="preserve"> na</w:t>
      </w:r>
      <w:r>
        <w:t xml:space="preserve"> koncepční přípravné materiály, a to i na případné další verze počítačových programů. Dodavatel je povinen tyto zdrojové kódy a jejich případné opravy, změny, doplnění, upgrade nebo update předat nejpozději k okamžiku </w:t>
      </w:r>
      <w:r w:rsidR="00643AF8">
        <w:t>A</w:t>
      </w:r>
      <w:r>
        <w:t>kceptace dílčího plnění té části Díla, které je počítačovým programem.</w:t>
      </w:r>
      <w:r w:rsidR="00643AF8">
        <w:t xml:space="preserve"> Toto ustanovení platí i v případě, že dojde k jakékoliv změně či aktualizaci příslušného dílčího plnění.</w:t>
      </w:r>
      <w:r>
        <w:t xml:space="preserve"> Zdrojový kód musí:</w:t>
      </w:r>
    </w:p>
    <w:p w:rsidR="00FD291B" w:rsidRDefault="00FD291B">
      <w:pPr>
        <w:pStyle w:val="smlouvaheading3"/>
      </w:pPr>
      <w:r>
        <w:t xml:space="preserve">být spustitelný v prostředí </w:t>
      </w:r>
      <w:r w:rsidR="00F40CBB">
        <w:t>Zadavat</w:t>
      </w:r>
      <w:r>
        <w:t>ele</w:t>
      </w:r>
      <w:r>
        <w:rPr>
          <w:lang w:val="en-US"/>
        </w:rPr>
        <w:t>;</w:t>
      </w:r>
    </w:p>
    <w:p w:rsidR="00FD291B" w:rsidRDefault="00FD291B">
      <w:pPr>
        <w:pStyle w:val="smlouvaheading3"/>
      </w:pPr>
      <w:r>
        <w:t xml:space="preserve">zaručovat </w:t>
      </w:r>
      <w:r w:rsidRPr="00CF249C">
        <w:t>možnost</w:t>
      </w:r>
      <w:r>
        <w:t xml:space="preserve"> ověření kompletnosti a správnosti verze;</w:t>
      </w:r>
    </w:p>
    <w:p w:rsidR="00FD291B" w:rsidRDefault="00FD291B">
      <w:pPr>
        <w:pStyle w:val="smlouvaheading3"/>
      </w:pPr>
      <w:r>
        <w:t>být předán včetně podrobné dokumentace zdrojového kódu</w:t>
      </w:r>
      <w:r>
        <w:rPr>
          <w:lang w:val="en-US"/>
        </w:rPr>
        <w:t>;</w:t>
      </w:r>
    </w:p>
    <w:p w:rsidR="00FD291B" w:rsidRPr="00EA6E21" w:rsidRDefault="00FD291B">
      <w:pPr>
        <w:pStyle w:val="smlouvaheading3"/>
      </w:pPr>
      <w:r>
        <w:t xml:space="preserve">být předán na nepřepisovatelném nosiči dat s označením verze a dne předání. </w:t>
      </w:r>
    </w:p>
    <w:p w:rsidR="006E54F5" w:rsidRDefault="006E54F5">
      <w:pPr>
        <w:pStyle w:val="smlouvaheading2"/>
      </w:pPr>
      <w:r>
        <w:t>Odměna za poskytnutí, zprostředkování nebo postoupení všech licencí je zahrnuta v </w:t>
      </w:r>
      <w:r w:rsidR="00613863">
        <w:t>C</w:t>
      </w:r>
      <w:r>
        <w:t xml:space="preserve">eně Díla. </w:t>
      </w:r>
    </w:p>
    <w:p w:rsidR="006E54F5" w:rsidRDefault="00F40CBB">
      <w:pPr>
        <w:pStyle w:val="smlouvaheading2"/>
      </w:pPr>
      <w:r>
        <w:t>Zadavat</w:t>
      </w:r>
      <w:r w:rsidR="006E54F5">
        <w:t xml:space="preserve">el není povinen licence dle této Smlouvy využít. </w:t>
      </w:r>
    </w:p>
    <w:p w:rsidR="00FD291B" w:rsidRDefault="00FD291B">
      <w:pPr>
        <w:pStyle w:val="smlouvaheading2"/>
      </w:pPr>
      <w:r w:rsidRPr="00FF479E">
        <w:t xml:space="preserve">Udělení licence nelze ze strany </w:t>
      </w:r>
      <w:r>
        <w:t>Dodavatele</w:t>
      </w:r>
      <w:r w:rsidRPr="00FF479E">
        <w:t xml:space="preserve"> vypovědět a její účinnost trvá i po s</w:t>
      </w:r>
      <w:r>
        <w:t>končení účinnosti této Smlouvy.</w:t>
      </w:r>
    </w:p>
    <w:p w:rsidR="00954FCB" w:rsidRDefault="006A4C56" w:rsidP="00890F00">
      <w:pPr>
        <w:pStyle w:val="smlouvaheading1"/>
        <w:tabs>
          <w:tab w:val="clear" w:pos="794"/>
          <w:tab w:val="left" w:pos="709"/>
        </w:tabs>
        <w:ind w:hanging="1070"/>
      </w:pPr>
      <w:r>
        <w:t>SOUČINNOST A VZÁJEMNÁ KOMUNIKACE</w:t>
      </w:r>
    </w:p>
    <w:p w:rsidR="006A4C56" w:rsidRDefault="006A4C56">
      <w:pPr>
        <w:pStyle w:val="smlouvaheading2"/>
      </w:pPr>
      <w:r>
        <w:t xml:space="preserve">Dodavatel je povinen poskytnout veškerou součinnost pro řádné naplnění </w:t>
      </w:r>
      <w:r w:rsidR="00613863">
        <w:t xml:space="preserve">této </w:t>
      </w:r>
      <w:r>
        <w:t>Smlouvy.</w:t>
      </w:r>
    </w:p>
    <w:p w:rsidR="006A4C56" w:rsidRDefault="00F40CBB">
      <w:pPr>
        <w:pStyle w:val="smlouvaheading2"/>
      </w:pPr>
      <w:r>
        <w:t>Zadavat</w:t>
      </w:r>
      <w:r w:rsidR="006A4C56">
        <w:t xml:space="preserve">el je povinen poskytovat součinnost nezbytně nutnou a účelnou pro řádné plnění </w:t>
      </w:r>
      <w:r w:rsidR="00613863">
        <w:t xml:space="preserve">této </w:t>
      </w:r>
      <w:r w:rsidR="006A4C56">
        <w:t xml:space="preserve">Smlouvy, a to v rozsahu vyžadovaném Implementační analýzou. </w:t>
      </w:r>
    </w:p>
    <w:p w:rsidR="006A4C56" w:rsidRDefault="006A4C56">
      <w:pPr>
        <w:pStyle w:val="smlouvaheading2"/>
      </w:pPr>
      <w:r>
        <w:t>Nad rámec součinnosti vymezené v Implementační analýze a ostatních u</w:t>
      </w:r>
      <w:r w:rsidR="00613863">
        <w:t>jednáních</w:t>
      </w:r>
      <w:r>
        <w:t xml:space="preserve"> této Smlouvy je </w:t>
      </w:r>
      <w:r w:rsidR="00F40CBB">
        <w:t>Zadavat</w:t>
      </w:r>
      <w:r>
        <w:t xml:space="preserve">el povinen zajistit prostředí pro činnost Dodavatele, a to vytvořením virtuálního prostředí a zajištěním přístupů k IT Prostředí </w:t>
      </w:r>
      <w:r w:rsidR="00F40CBB">
        <w:t>Zadavat</w:t>
      </w:r>
      <w:r w:rsidR="00C5437C">
        <w:t>ele</w:t>
      </w:r>
      <w:r>
        <w:t xml:space="preserve">, včetně fyzického přístupu personálu Dodavatele do fyzických prostor </w:t>
      </w:r>
      <w:r w:rsidR="00F40CBB">
        <w:t>Zadavat</w:t>
      </w:r>
      <w:r>
        <w:t xml:space="preserve">ele v rozsahu nezbytném pro plnění této Smlouvy. </w:t>
      </w:r>
    </w:p>
    <w:p w:rsidR="006A4C56" w:rsidRDefault="006A4C56">
      <w:pPr>
        <w:pStyle w:val="smlouvaheading2"/>
      </w:pPr>
      <w:r>
        <w:lastRenderedPageBreak/>
        <w:t>Veškerá komunikace</w:t>
      </w:r>
      <w:r w:rsidR="00643AF8">
        <w:t xml:space="preserve"> </w:t>
      </w:r>
      <w:r>
        <w:t xml:space="preserve">mezi </w:t>
      </w:r>
      <w:r w:rsidR="00643AF8">
        <w:t>S</w:t>
      </w:r>
      <w:r>
        <w:t xml:space="preserve">mluvními stranami bude probíhat prostřednictvím </w:t>
      </w:r>
      <w:r w:rsidR="00C5437C">
        <w:t>k</w:t>
      </w:r>
      <w:r>
        <w:t xml:space="preserve">ontaktních osob dle čl. </w:t>
      </w:r>
      <w:r w:rsidR="00FE5D6C">
        <w:fldChar w:fldCharType="begin"/>
      </w:r>
      <w:r>
        <w:instrText xml:space="preserve"> REF _Ref519244513 \r \h </w:instrText>
      </w:r>
      <w:r w:rsidR="00FE5D6C">
        <w:fldChar w:fldCharType="separate"/>
      </w:r>
      <w:r w:rsidR="00ED6E29">
        <w:t>3</w:t>
      </w:r>
      <w:r w:rsidR="00FE5D6C">
        <w:fldChar w:fldCharType="end"/>
      </w:r>
      <w:r>
        <w:t xml:space="preserve"> </w:t>
      </w:r>
      <w:proofErr w:type="gramStart"/>
      <w:r>
        <w:t>této</w:t>
      </w:r>
      <w:proofErr w:type="gramEnd"/>
      <w:r>
        <w:t xml:space="preserve"> Smlouvy, statutárních orgánů </w:t>
      </w:r>
      <w:r w:rsidR="005B35F4">
        <w:t>S</w:t>
      </w:r>
      <w:r>
        <w:t>mluvních stran či jimi písemně pověřených pracovníků.</w:t>
      </w:r>
    </w:p>
    <w:p w:rsidR="006A4C56" w:rsidRDefault="009E0BCE">
      <w:pPr>
        <w:pStyle w:val="smlouvaheading2"/>
      </w:pPr>
      <w:r>
        <w:t xml:space="preserve">Veškerá komunikace mezi </w:t>
      </w:r>
      <w:r w:rsidR="00643AF8">
        <w:t>S</w:t>
      </w:r>
      <w:r>
        <w:t xml:space="preserve">mluvními stranami bude činěna v písemné formě a doručená druhé </w:t>
      </w:r>
      <w:r w:rsidR="00C5437C">
        <w:t xml:space="preserve">Smluvní </w:t>
      </w:r>
      <w:r>
        <w:t>straně osobně či prostřednictvím doporučeného dopisu</w:t>
      </w:r>
      <w:r w:rsidR="00643AF8">
        <w:t>, či jiné služby zaručující stejné parametry doručování</w:t>
      </w:r>
      <w:r>
        <w:t xml:space="preserve">. V případě úkonů nemajících vliv na obsah, platnost či účinnost Smlouvy se připouští užití emailu či datové schránky. </w:t>
      </w:r>
    </w:p>
    <w:p w:rsidR="009E0BCE" w:rsidRDefault="009E0BCE">
      <w:pPr>
        <w:pStyle w:val="smlouvaheading2"/>
      </w:pPr>
      <w:r>
        <w:t xml:space="preserve">Všechny změny v kontaktních údajích, tedy </w:t>
      </w:r>
      <w:r w:rsidR="00643AF8">
        <w:t xml:space="preserve">změny </w:t>
      </w:r>
      <w:r>
        <w:t>poštovní adresy, telefonních čísel nebo emailových adres</w:t>
      </w:r>
      <w:r w:rsidR="00643AF8">
        <w:t>,</w:t>
      </w:r>
      <w:r>
        <w:t xml:space="preserve"> musí </w:t>
      </w:r>
      <w:r w:rsidR="00643AF8">
        <w:t>S</w:t>
      </w:r>
      <w:r>
        <w:t xml:space="preserve">mluvní strany ohlásit druhé </w:t>
      </w:r>
      <w:r w:rsidR="00643AF8">
        <w:t>S</w:t>
      </w:r>
      <w:r>
        <w:t xml:space="preserve">mluvní straně nejpozději do 3 pracovních dnů od této změny. </w:t>
      </w:r>
    </w:p>
    <w:p w:rsidR="009E0BCE" w:rsidRPr="006A4C56" w:rsidRDefault="009E0BCE">
      <w:pPr>
        <w:pStyle w:val="smlouvaheading2"/>
      </w:pPr>
      <w:r>
        <w:t>Dodavatel</w:t>
      </w:r>
      <w:r w:rsidRPr="00FF479E">
        <w:t xml:space="preserve"> se zavazuje poskytnout </w:t>
      </w:r>
      <w:r w:rsidR="00F40CBB">
        <w:t>Zadavat</w:t>
      </w:r>
      <w:r w:rsidRPr="00FF479E">
        <w:t>eli potřebnou součinnost při výkonu finanční kontroly dle zákona č. 320/2001 Sb., o finanční kontrole ve veřejné správě a o změně některých zákonů (zákon o finanční kontrole), ve znění pozdějších předpisů.</w:t>
      </w:r>
    </w:p>
    <w:p w:rsidR="005C730B" w:rsidRDefault="005C730B" w:rsidP="00890F00">
      <w:pPr>
        <w:pStyle w:val="smlouvaheading1"/>
        <w:tabs>
          <w:tab w:val="clear" w:pos="794"/>
          <w:tab w:val="left" w:pos="709"/>
        </w:tabs>
        <w:ind w:hanging="1070"/>
      </w:pPr>
      <w:bookmarkStart w:id="31" w:name="_Ref520902102"/>
      <w:r>
        <w:t>ODPOVĚDNOST ZA VADY DÍLA</w:t>
      </w:r>
      <w:r w:rsidR="00584A65">
        <w:t xml:space="preserve"> A ZÁRUČNÍ SERVIS</w:t>
      </w:r>
      <w:bookmarkEnd w:id="31"/>
      <w:r>
        <w:tab/>
      </w:r>
    </w:p>
    <w:p w:rsidR="00A4697D" w:rsidRDefault="00A4697D">
      <w:pPr>
        <w:pStyle w:val="smlouvaheading2"/>
      </w:pPr>
      <w:r>
        <w:t>Dodavatel zaručuje, že Dílo má vlastnosti a funkční specifikaci stanovené touto Smlouvou a jejími přílohami, a že je tak způsobilé pro použití ke sjednanému účelu.</w:t>
      </w:r>
      <w:r w:rsidRPr="00854A1D">
        <w:t xml:space="preserve"> </w:t>
      </w:r>
      <w:r>
        <w:t xml:space="preserve">Dílo má vady, jestliže zejména neodpovídá výsledku určenému ve Smlouvě, účelu jeho využití, případně nemá vlastnosti výslovně stanovené Smlouvou, jejími přílohami, Implementační </w:t>
      </w:r>
      <w:proofErr w:type="spellStart"/>
      <w:r>
        <w:t>analýzyou</w:t>
      </w:r>
      <w:proofErr w:type="spellEnd"/>
      <w:r>
        <w:t>, Dokumentací, schválenými požadavky Zadavatele, platnými předpisy či dalšími závaznými dokumenty či pokyny Zadavatele.</w:t>
      </w:r>
    </w:p>
    <w:p w:rsidR="00A4697D" w:rsidRDefault="00A4697D">
      <w:pPr>
        <w:pStyle w:val="smlouvaheading2"/>
      </w:pPr>
      <w:r>
        <w:t xml:space="preserve">Záruční doba každé jednotlivé části Díla plyne od Akceptace Díla jako celku a její délka je 24 měsíců. </w:t>
      </w:r>
    </w:p>
    <w:p w:rsidR="00A4697D" w:rsidRDefault="00A4697D">
      <w:pPr>
        <w:pStyle w:val="smlouvaheading2"/>
      </w:pPr>
      <w:r>
        <w:t>V případě hmotných části Díla, především pak dodávky Hardware poskytuje Dodavatel Zadavateli záruku v následujícím rozsahu:</w:t>
      </w:r>
    </w:p>
    <w:p w:rsidR="00A4697D" w:rsidRPr="00DB254E" w:rsidRDefault="00A4697D">
      <w:pPr>
        <w:pStyle w:val="smlouvaheading3"/>
      </w:pPr>
      <w:r w:rsidRPr="00DB254E">
        <w:t>Záruční doba je sjednána v délkách stanovených v</w:t>
      </w:r>
      <w:r w:rsidR="00C37331" w:rsidRPr="00DB254E">
        <w:t> </w:t>
      </w:r>
      <w:r w:rsidRPr="00DB254E">
        <w:t>Technické specifikaci</w:t>
      </w:r>
      <w:r w:rsidR="00DB254E" w:rsidRPr="00DB254E">
        <w:t xml:space="preserve"> WIFI</w:t>
      </w:r>
      <w:r w:rsidRPr="00DB254E">
        <w:t xml:space="preserve">, </w:t>
      </w:r>
      <w:r w:rsidR="00677FC2" w:rsidRPr="00DB254E">
        <w:t xml:space="preserve">jenž je </w:t>
      </w:r>
      <w:hyperlink w:anchor="Příloha1" w:history="1">
        <w:r w:rsidR="00677FC2" w:rsidRPr="00DB254E">
          <w:rPr>
            <w:rStyle w:val="Hypertextovodkaz"/>
          </w:rPr>
          <w:t>Příloh</w:t>
        </w:r>
        <w:r w:rsidR="008A626D">
          <w:rPr>
            <w:rStyle w:val="Hypertextovodkaz"/>
          </w:rPr>
          <w:t>ou</w:t>
        </w:r>
        <w:r w:rsidR="00677FC2" w:rsidRPr="00DB254E">
          <w:rPr>
            <w:rStyle w:val="Hypertextovodkaz"/>
          </w:rPr>
          <w:t xml:space="preserve"> č. 1</w:t>
        </w:r>
      </w:hyperlink>
      <w:r w:rsidRPr="00DB254E">
        <w:t xml:space="preserve"> této Smlouvy. V případě, že délka není v</w:t>
      </w:r>
      <w:r w:rsidR="00C37331" w:rsidRPr="00DB254E">
        <w:t> </w:t>
      </w:r>
      <w:r w:rsidRPr="00DB254E">
        <w:t xml:space="preserve">Technické specifikaci </w:t>
      </w:r>
      <w:r w:rsidR="00DB254E" w:rsidRPr="00DB254E">
        <w:t xml:space="preserve">WIFI </w:t>
      </w:r>
      <w:r w:rsidRPr="00DB254E">
        <w:t xml:space="preserve">určena, činí </w:t>
      </w:r>
      <w:r w:rsidR="003E0951" w:rsidRPr="00DB254E">
        <w:t xml:space="preserve">60 </w:t>
      </w:r>
      <w:r w:rsidRPr="00DB254E">
        <w:t>měsíců.</w:t>
      </w:r>
    </w:p>
    <w:p w:rsidR="00A4697D" w:rsidRDefault="00A4697D">
      <w:pPr>
        <w:pStyle w:val="smlouvaheading3"/>
      </w:pPr>
      <w:r>
        <w:t xml:space="preserve">V případě spotřebního materiálu či drobného vybavení podléhajícímu rychlému opotřebení činí záruční doba 12 měsíců. </w:t>
      </w:r>
      <w:r w:rsidRPr="00D60DB0">
        <w:t xml:space="preserve">Případný spotřební materiál musí být explicitně </w:t>
      </w:r>
      <w:r>
        <w:t xml:space="preserve">Zhotovitelem za takovýto </w:t>
      </w:r>
      <w:r w:rsidRPr="00D60DB0">
        <w:t>označen a musí být prokázáno, že splňuje tento charakter.</w:t>
      </w:r>
    </w:p>
    <w:p w:rsidR="00A4697D" w:rsidRDefault="00A4697D">
      <w:pPr>
        <w:pStyle w:val="smlouvaheading2"/>
      </w:pPr>
      <w:r w:rsidRPr="002D74F6">
        <w:t xml:space="preserve">Záruční doba neběží </w:t>
      </w:r>
      <w:r>
        <w:t xml:space="preserve">v rozsahu a </w:t>
      </w:r>
      <w:r w:rsidRPr="002D74F6">
        <w:t xml:space="preserve">po dobu, po kterou </w:t>
      </w:r>
      <w:r>
        <w:t>Zadavatel</w:t>
      </w:r>
      <w:r w:rsidRPr="002D74F6">
        <w:t xml:space="preserve"> nemůže užívat </w:t>
      </w:r>
      <w:r>
        <w:t>Dílo</w:t>
      </w:r>
      <w:r w:rsidRPr="002D74F6">
        <w:t xml:space="preserve"> pro jeho vady, za které odpovídá </w:t>
      </w:r>
      <w:r>
        <w:t>Dodavatel</w:t>
      </w:r>
      <w:r w:rsidRPr="002D74F6">
        <w:t>.</w:t>
      </w:r>
      <w:r>
        <w:t xml:space="preserve"> </w:t>
      </w:r>
      <w:r w:rsidRPr="002D74F6">
        <w:t xml:space="preserve">Dnem odstranění vady začíná znovu běžet záruční doba </w:t>
      </w:r>
      <w:r>
        <w:t>na</w:t>
      </w:r>
      <w:r w:rsidRPr="002D74F6">
        <w:t xml:space="preserve"> vyměněné díly a provedené práce na odstranění vady</w:t>
      </w:r>
      <w:r>
        <w:t xml:space="preserve"> Díla</w:t>
      </w:r>
      <w:r w:rsidRPr="002D74F6">
        <w:t>, pokud takové byly součástí záruční opravy.</w:t>
      </w:r>
    </w:p>
    <w:p w:rsidR="00A4697D" w:rsidRDefault="00A4697D">
      <w:pPr>
        <w:pStyle w:val="smlouvaheading2"/>
      </w:pPr>
      <w:r>
        <w:t xml:space="preserve">Dodavatel uhradí </w:t>
      </w:r>
      <w:r w:rsidRPr="003E0951">
        <w:t>škodu</w:t>
      </w:r>
      <w:r>
        <w:t>, která Zadavateli vznikla vadným plněním v plné výši. Dodavatel rovněž uhradí náklady vzniklé Zadavateli při uplatňování práv z odpovědnosti za vady.</w:t>
      </w:r>
    </w:p>
    <w:p w:rsidR="003E0951" w:rsidRPr="00AA5A6B" w:rsidRDefault="003E0951" w:rsidP="00AA5A6B">
      <w:pPr>
        <w:pStyle w:val="smlouvaheading2"/>
        <w:numPr>
          <w:ilvl w:val="0"/>
          <w:numId w:val="0"/>
        </w:numPr>
        <w:ind w:left="720"/>
        <w:rPr>
          <w:b/>
        </w:rPr>
      </w:pPr>
      <w:r w:rsidRPr="00AA5A6B">
        <w:rPr>
          <w:b/>
        </w:rPr>
        <w:t>Záruční servis</w:t>
      </w:r>
    </w:p>
    <w:p w:rsidR="00B22357" w:rsidRDefault="00B22357">
      <w:pPr>
        <w:pStyle w:val="smlouvaheading2"/>
      </w:pPr>
      <w:bookmarkStart w:id="32" w:name="_Ref520901181"/>
      <w:r>
        <w:t>Vady díla jsou odstraňovány v rámci záručního servisu</w:t>
      </w:r>
      <w:r w:rsidR="006F2452">
        <w:t xml:space="preserve"> po celou dobu trvání záruky</w:t>
      </w:r>
      <w:r>
        <w:t xml:space="preserve">. </w:t>
      </w:r>
    </w:p>
    <w:p w:rsidR="003E0951" w:rsidRDefault="00B22357">
      <w:pPr>
        <w:pStyle w:val="smlouvaheading2"/>
      </w:pPr>
      <w:r>
        <w:t>Za účelem poskytování</w:t>
      </w:r>
      <w:r w:rsidR="0009071A">
        <w:t xml:space="preserve"> záručního servisu je Dodavatel povinen provozovat </w:t>
      </w:r>
      <w:r>
        <w:t>telefonický komunikační kanál</w:t>
      </w:r>
      <w:r w:rsidR="0009071A">
        <w:t>, jenž bude dostupn</w:t>
      </w:r>
      <w:r>
        <w:t>ý</w:t>
      </w:r>
      <w:r w:rsidR="0009071A">
        <w:t xml:space="preserve"> v režimu 24/7, prostřednictvím které</w:t>
      </w:r>
      <w:r w:rsidR="0099599B">
        <w:t>ho</w:t>
      </w:r>
      <w:r w:rsidR="0009071A">
        <w:t xml:space="preserve"> bude Zadavatel schopen hlásit vady Díla Dodavateli.</w:t>
      </w:r>
      <w:bookmarkEnd w:id="32"/>
      <w:r w:rsidR="0009071A">
        <w:t xml:space="preserve"> </w:t>
      </w:r>
    </w:p>
    <w:p w:rsidR="006F5C76" w:rsidRDefault="006F5C76">
      <w:pPr>
        <w:pStyle w:val="smlouvaheading2"/>
      </w:pPr>
      <w:bookmarkStart w:id="33" w:name="_Ref520901654"/>
      <w:r>
        <w:t>Dodavatel je povinen zajistit</w:t>
      </w:r>
      <w:r w:rsidR="0099599B">
        <w:t>,</w:t>
      </w:r>
      <w:r>
        <w:t xml:space="preserve"> aby nejpozději do 6 hodin od nahlášení vady Díla ve smyslu odst. </w:t>
      </w:r>
      <w:r w:rsidR="00FE5D6C">
        <w:fldChar w:fldCharType="begin"/>
      </w:r>
      <w:r>
        <w:instrText xml:space="preserve"> REF _Ref520901181 \r \h </w:instrText>
      </w:r>
      <w:r w:rsidR="00FE5D6C">
        <w:fldChar w:fldCharType="separate"/>
      </w:r>
      <w:proofErr w:type="gramStart"/>
      <w:r>
        <w:t>17.6</w:t>
      </w:r>
      <w:r w:rsidR="00FE5D6C">
        <w:fldChar w:fldCharType="end"/>
      </w:r>
      <w:r>
        <w:t xml:space="preserve"> </w:t>
      </w:r>
      <w:r w:rsidR="00B22357">
        <w:t>identifikovala</w:t>
      </w:r>
      <w:proofErr w:type="gramEnd"/>
      <w:r>
        <w:t xml:space="preserve"> pověřená osoba Dodavatele nahlášenou závadu a rozhodla o způsobu jejího řešení. V případě, kdy konec lhůty dle předchozí věty připadne mimo pracovní dny, tj. mimo všední dny od 7:00 – 17:00, končí lhůta v 9:00 nejbližšího pracovního dne.</w:t>
      </w:r>
      <w:bookmarkEnd w:id="33"/>
      <w:r>
        <w:t xml:space="preserve"> </w:t>
      </w:r>
    </w:p>
    <w:p w:rsidR="00B22357" w:rsidRDefault="00B22357">
      <w:pPr>
        <w:pStyle w:val="smlouvaheading2"/>
      </w:pPr>
      <w:r>
        <w:t xml:space="preserve">Dodavatel je povinen odstranit vadu nejpozději 48 hodin od identifikace vady dle odst. </w:t>
      </w:r>
      <w:r w:rsidR="00FE5D6C">
        <w:fldChar w:fldCharType="begin"/>
      </w:r>
      <w:r>
        <w:instrText xml:space="preserve"> REF _Ref520901654 \r \h </w:instrText>
      </w:r>
      <w:r w:rsidR="00FE5D6C">
        <w:fldChar w:fldCharType="separate"/>
      </w:r>
      <w:proofErr w:type="gramStart"/>
      <w:r>
        <w:t>17.7</w:t>
      </w:r>
      <w:r w:rsidR="00FE5D6C">
        <w:fldChar w:fldCharType="end"/>
      </w:r>
      <w:r>
        <w:t>.</w:t>
      </w:r>
      <w:proofErr w:type="gramEnd"/>
      <w:r>
        <w:t xml:space="preserve"> V případě, kdy konec lhůty dle předchozí věty připadne mimo pracovní dny, končí lhůta v 9:00 nejbližšího pracovního dne.  </w:t>
      </w:r>
    </w:p>
    <w:p w:rsidR="00532CB9" w:rsidRDefault="00532CB9" w:rsidP="00532CB9">
      <w:pPr>
        <w:pStyle w:val="smlouvaheading2"/>
        <w:numPr>
          <w:ilvl w:val="0"/>
          <w:numId w:val="0"/>
        </w:numPr>
        <w:ind w:left="720"/>
      </w:pPr>
    </w:p>
    <w:p w:rsidR="00532CB9" w:rsidRPr="003E0951" w:rsidRDefault="00532CB9" w:rsidP="00532CB9">
      <w:pPr>
        <w:pStyle w:val="smlouvaheading1"/>
        <w:numPr>
          <w:ilvl w:val="0"/>
          <w:numId w:val="0"/>
        </w:numPr>
        <w:ind w:left="1070"/>
      </w:pPr>
    </w:p>
    <w:p w:rsidR="00A73B1F" w:rsidRDefault="00A73B1F" w:rsidP="00890F00">
      <w:pPr>
        <w:pStyle w:val="smlouvaheading1"/>
        <w:tabs>
          <w:tab w:val="clear" w:pos="794"/>
          <w:tab w:val="left" w:pos="709"/>
        </w:tabs>
        <w:ind w:hanging="1070"/>
      </w:pPr>
      <w:r w:rsidRPr="0069193B">
        <w:lastRenderedPageBreak/>
        <w:t xml:space="preserve">Odpovědnost za právní vady a za škodu, sankce </w:t>
      </w:r>
    </w:p>
    <w:p w:rsidR="00A73B1F" w:rsidRPr="00AA5A6B" w:rsidRDefault="00A73B1F">
      <w:pPr>
        <w:pStyle w:val="smlouvaheading2"/>
        <w:numPr>
          <w:ilvl w:val="0"/>
          <w:numId w:val="0"/>
        </w:numPr>
        <w:ind w:left="794"/>
        <w:rPr>
          <w:b/>
        </w:rPr>
      </w:pPr>
      <w:r w:rsidRPr="00AA5A6B">
        <w:rPr>
          <w:b/>
        </w:rPr>
        <w:t xml:space="preserve">Odpovědnost za právní vady </w:t>
      </w:r>
    </w:p>
    <w:p w:rsidR="00A73B1F" w:rsidRPr="0069193B" w:rsidRDefault="00A73B1F">
      <w:pPr>
        <w:pStyle w:val="smlouvaheading2"/>
      </w:pPr>
      <w:r w:rsidRPr="0069193B">
        <w:t xml:space="preserve">Dodavatel odpovídá za to, že </w:t>
      </w:r>
      <w:r w:rsidR="009E0BCE">
        <w:t>Dílo</w:t>
      </w:r>
      <w:r w:rsidRPr="0069193B">
        <w:t xml:space="preserve"> nebud</w:t>
      </w:r>
      <w:r w:rsidR="009E0BCE">
        <w:t>e</w:t>
      </w:r>
      <w:r w:rsidRPr="0069193B">
        <w:t xml:space="preserve"> zatížen</w:t>
      </w:r>
      <w:r w:rsidR="009E0BCE">
        <w:t>o</w:t>
      </w:r>
      <w:r w:rsidRPr="0069193B">
        <w:t xml:space="preserve"> právem třetí osoby.</w:t>
      </w:r>
    </w:p>
    <w:p w:rsidR="00A73B1F" w:rsidRPr="0069193B" w:rsidRDefault="00A73B1F">
      <w:pPr>
        <w:pStyle w:val="smlouvaheading2"/>
      </w:pPr>
      <w:r w:rsidRPr="0069193B">
        <w:t xml:space="preserve">Vyjde-li najevo právní vada v podobě uplatněných práv třetích osob, je Dodavatel vlastním jménem povinen tyto nároky na své náklady vypořádat. </w:t>
      </w:r>
      <w:r w:rsidR="00F40CBB">
        <w:t>Zadavat</w:t>
      </w:r>
      <w:r w:rsidRPr="0069193B">
        <w:t xml:space="preserve">el je povinen oznámit Dodavateli případné uplatnění nároku třetí osoby z titulu právní vady bez zbytečného odkladu. V případě soudního sporu se Dodavatel zavazuje na výzvu </w:t>
      </w:r>
      <w:r w:rsidR="00F40CBB">
        <w:t>Zadavat</w:t>
      </w:r>
      <w:r w:rsidRPr="0069193B">
        <w:t xml:space="preserve">ele poskytnout veškerou potřebnou součinnost, zejména předat veškeré informace a podklady a uhradit veškeré náklady </w:t>
      </w:r>
      <w:r w:rsidR="00F40CBB">
        <w:t>Zadavat</w:t>
      </w:r>
      <w:r w:rsidRPr="0069193B">
        <w:t xml:space="preserve">ele s tímto spojené. </w:t>
      </w:r>
    </w:p>
    <w:p w:rsidR="00A73B1F" w:rsidRPr="008F7B41" w:rsidRDefault="00A73B1F">
      <w:pPr>
        <w:pStyle w:val="smlouvaheading2"/>
        <w:numPr>
          <w:ilvl w:val="0"/>
          <w:numId w:val="0"/>
        </w:numPr>
        <w:ind w:left="794"/>
        <w:rPr>
          <w:b/>
        </w:rPr>
      </w:pPr>
      <w:r w:rsidRPr="008F7B41">
        <w:rPr>
          <w:b/>
        </w:rPr>
        <w:t>Odpovědnost za škodu</w:t>
      </w:r>
    </w:p>
    <w:p w:rsidR="00A73B1F" w:rsidRPr="0069193B" w:rsidRDefault="00A73B1F">
      <w:pPr>
        <w:pStyle w:val="smlouvaheading2"/>
      </w:pPr>
      <w:r w:rsidRPr="0069193B">
        <w:t>Dodavatel odpovídá za škodu způsobenou porušením povinnosti dle této Smlouvy či ze zákona</w:t>
      </w:r>
      <w:r w:rsidR="00D322B4">
        <w:t xml:space="preserve">, a </w:t>
      </w:r>
      <w:proofErr w:type="gramStart"/>
      <w:r w:rsidR="00D322B4">
        <w:t>to  v plné</w:t>
      </w:r>
      <w:proofErr w:type="gramEnd"/>
      <w:r w:rsidR="00D322B4">
        <w:t xml:space="preserve"> výši</w:t>
      </w:r>
      <w:r w:rsidRPr="0069193B">
        <w:t xml:space="preserve">. </w:t>
      </w:r>
      <w:r w:rsidR="00D322B4" w:rsidRPr="00D322B4">
        <w:t>Obě strany se zavazují k vyvinutí maximálního úsilí k předcházení škodám a k minimalizaci vzniklých škod.</w:t>
      </w:r>
    </w:p>
    <w:p w:rsidR="00A73B1F" w:rsidRPr="0069193B" w:rsidRDefault="00A73B1F">
      <w:pPr>
        <w:pStyle w:val="smlouvaheading2"/>
      </w:pPr>
      <w:r w:rsidRPr="0069193B">
        <w:t xml:space="preserve">Dodavatel se zprostí povinnosti k náhradě škody, zabránila-li mu ve splnění povinností z této Smlouvy dočasně nebo trvale mimořádná nepředvídatelná a nepřekonatelná překážka vzniklá nezávisle na jeho vůli (§ 2913 občanského zákoníku); nastane-li taková překážka, je Dodavatel povinen </w:t>
      </w:r>
      <w:r w:rsidR="00317BCA" w:rsidRPr="0069193B">
        <w:t>ji</w:t>
      </w:r>
      <w:r w:rsidRPr="0069193B">
        <w:t xml:space="preserve"> bez zbytečného odkladu oznámit </w:t>
      </w:r>
      <w:r w:rsidR="00F40CBB">
        <w:t>Zadavat</w:t>
      </w:r>
      <w:r w:rsidRPr="0069193B">
        <w:t xml:space="preserve">eli. </w:t>
      </w:r>
    </w:p>
    <w:p w:rsidR="00D322B4" w:rsidRDefault="00F40CBB">
      <w:pPr>
        <w:pStyle w:val="smlouvaheading2"/>
      </w:pPr>
      <w:r>
        <w:t>Zadavat</w:t>
      </w:r>
      <w:r w:rsidR="00D322B4">
        <w:t xml:space="preserve">el je oprávněn požadovat náhradu škody i v případě, že se jedná o porušení povinnosti, na kterou se vztahuje smluvní pokuta či sleva z ceny, a to v celém rozsahu. </w:t>
      </w:r>
    </w:p>
    <w:p w:rsidR="0006656A" w:rsidRPr="0069193B" w:rsidRDefault="0006656A">
      <w:pPr>
        <w:pStyle w:val="smlouvaheading2"/>
      </w:pPr>
      <w:r>
        <w:t>Pokud v důsledku porušení povinností Dodavatele stanovených touto smlouvou nebude Zadavateli uhrazen finanční podíl nebo jeho část z IROP v rámci projektu, bude Dodavatel povinen uhradit Zadavateli takto způsobenou škodu.</w:t>
      </w:r>
    </w:p>
    <w:p w:rsidR="00A73B1F" w:rsidRPr="008F7B41" w:rsidRDefault="00A73B1F">
      <w:pPr>
        <w:pStyle w:val="smlouvaheading2"/>
        <w:numPr>
          <w:ilvl w:val="0"/>
          <w:numId w:val="0"/>
        </w:numPr>
        <w:ind w:left="794"/>
        <w:rPr>
          <w:b/>
        </w:rPr>
      </w:pPr>
      <w:bookmarkStart w:id="34" w:name="_Ref518484566"/>
      <w:r w:rsidRPr="008F7B41">
        <w:rPr>
          <w:b/>
        </w:rPr>
        <w:t>Sankce</w:t>
      </w:r>
      <w:bookmarkEnd w:id="34"/>
    </w:p>
    <w:p w:rsidR="00F50B11" w:rsidRPr="004012B0" w:rsidRDefault="00F50B11">
      <w:pPr>
        <w:pStyle w:val="smlouvaheading2"/>
      </w:pPr>
      <w:r w:rsidRPr="004012B0">
        <w:t xml:space="preserve">Smluvní strany se dohodly, že </w:t>
      </w:r>
    </w:p>
    <w:p w:rsidR="00F50B11" w:rsidRPr="002A2FDD" w:rsidRDefault="00A2327D">
      <w:pPr>
        <w:pStyle w:val="smlouvaheading3"/>
      </w:pPr>
      <w:r w:rsidRPr="004012B0">
        <w:t>v</w:t>
      </w:r>
      <w:r w:rsidR="00F50B11" w:rsidRPr="004012B0">
        <w:t> případě prodlení Dodavatele s plnění</w:t>
      </w:r>
      <w:r w:rsidR="00825C18">
        <w:t>m</w:t>
      </w:r>
      <w:r w:rsidR="00F50B11" w:rsidRPr="004012B0">
        <w:t xml:space="preserve"> termínů dle Harmonogramu vzniká </w:t>
      </w:r>
      <w:r w:rsidR="00F40CBB">
        <w:t>Zadavat</w:t>
      </w:r>
      <w:r w:rsidR="00F50B11" w:rsidRPr="004012B0">
        <w:t xml:space="preserve">eli nárok na smluvní </w:t>
      </w:r>
      <w:r w:rsidR="00F50B11" w:rsidRPr="002A2FDD">
        <w:t xml:space="preserve">pokutu ve výši </w:t>
      </w:r>
      <w:r w:rsidR="00825C18" w:rsidRPr="008F7B41">
        <w:rPr>
          <w:lang w:val="en-US"/>
        </w:rPr>
        <w:t>0,01 %</w:t>
      </w:r>
      <w:r w:rsidR="00825C18" w:rsidRPr="002A2FDD">
        <w:rPr>
          <w:lang w:val="en-US"/>
        </w:rPr>
        <w:t xml:space="preserve"> z </w:t>
      </w:r>
      <w:proofErr w:type="spellStart"/>
      <w:r w:rsidR="00825C18" w:rsidRPr="002A2FDD">
        <w:rPr>
          <w:lang w:val="en-US"/>
        </w:rPr>
        <w:t>ceny</w:t>
      </w:r>
      <w:proofErr w:type="spellEnd"/>
      <w:r w:rsidR="00825C18" w:rsidRPr="002A2FDD">
        <w:rPr>
          <w:lang w:val="en-US"/>
        </w:rPr>
        <w:t xml:space="preserve"> </w:t>
      </w:r>
      <w:proofErr w:type="spellStart"/>
      <w:r w:rsidR="00825C18" w:rsidRPr="002A2FDD">
        <w:rPr>
          <w:lang w:val="en-US"/>
        </w:rPr>
        <w:t>díla</w:t>
      </w:r>
      <w:proofErr w:type="spellEnd"/>
      <w:r w:rsidR="00825C18" w:rsidRPr="002A2FDD">
        <w:rPr>
          <w:lang w:val="en-US"/>
        </w:rPr>
        <w:t xml:space="preserve"> </w:t>
      </w:r>
      <w:proofErr w:type="spellStart"/>
      <w:r w:rsidR="00825C18" w:rsidRPr="002A2FDD">
        <w:rPr>
          <w:lang w:val="en-US"/>
        </w:rPr>
        <w:t>vč</w:t>
      </w:r>
      <w:proofErr w:type="spellEnd"/>
      <w:r w:rsidR="00825C18" w:rsidRPr="002A2FDD">
        <w:rPr>
          <w:lang w:val="en-US"/>
        </w:rPr>
        <w:t>. DPH</w:t>
      </w:r>
      <w:r w:rsidR="00F50B11" w:rsidRPr="002A2FDD">
        <w:rPr>
          <w:lang w:val="en-US"/>
        </w:rPr>
        <w:t xml:space="preserve"> </w:t>
      </w:r>
      <w:r w:rsidRPr="002A2FDD">
        <w:t>za každý započatý den prodlení</w:t>
      </w:r>
      <w:r w:rsidRPr="002A2FDD">
        <w:rPr>
          <w:lang w:val="en-US"/>
        </w:rPr>
        <w:t>;</w:t>
      </w:r>
      <w:r w:rsidR="00F50B11" w:rsidRPr="002A2FDD">
        <w:t xml:space="preserve"> </w:t>
      </w:r>
    </w:p>
    <w:p w:rsidR="005B35F4" w:rsidRPr="002A2FDD" w:rsidRDefault="004012B0">
      <w:pPr>
        <w:pStyle w:val="smlouvaheading3"/>
      </w:pPr>
      <w:r w:rsidRPr="002A2FDD">
        <w:t xml:space="preserve">v případě porušení povinností týkajících se důvěrných informací vzniká </w:t>
      </w:r>
      <w:r w:rsidR="00F40CBB" w:rsidRPr="002A2FDD">
        <w:t>Zadavat</w:t>
      </w:r>
      <w:r w:rsidRPr="002A2FDD">
        <w:t>eli nárok na smluvní pokutu ve výši</w:t>
      </w:r>
      <w:r w:rsidR="00A372EA" w:rsidRPr="002A2FDD">
        <w:rPr>
          <w:lang w:val="en-US"/>
        </w:rPr>
        <w:t xml:space="preserve"> </w:t>
      </w:r>
      <w:r w:rsidR="00DF4968">
        <w:rPr>
          <w:lang w:val="en-US"/>
        </w:rPr>
        <w:t>100</w:t>
      </w:r>
      <w:r w:rsidR="00A372EA" w:rsidRPr="008F7B41">
        <w:rPr>
          <w:lang w:val="en-US"/>
        </w:rPr>
        <w:t xml:space="preserve"> 000</w:t>
      </w:r>
      <w:r w:rsidRPr="002A2FDD">
        <w:rPr>
          <w:lang w:val="en-US"/>
        </w:rPr>
        <w:t xml:space="preserve">,- </w:t>
      </w:r>
      <w:proofErr w:type="spellStart"/>
      <w:r w:rsidRPr="002A2FDD">
        <w:rPr>
          <w:lang w:val="en-US"/>
        </w:rPr>
        <w:t>Kč</w:t>
      </w:r>
      <w:proofErr w:type="spellEnd"/>
      <w:r w:rsidRPr="002A2FDD">
        <w:rPr>
          <w:lang w:val="en-US"/>
        </w:rPr>
        <w:t xml:space="preserve"> </w:t>
      </w:r>
      <w:r w:rsidRPr="002A2FDD">
        <w:t>za každé jednotlivé porušení</w:t>
      </w:r>
      <w:r w:rsidR="005B35F4" w:rsidRPr="002A2FDD">
        <w:rPr>
          <w:lang w:val="en-US"/>
        </w:rPr>
        <w:t>;</w:t>
      </w:r>
    </w:p>
    <w:p w:rsidR="002A2FDD" w:rsidRPr="004012B0" w:rsidRDefault="002A2FDD">
      <w:pPr>
        <w:pStyle w:val="smlouvaheading3"/>
      </w:pPr>
      <w:r w:rsidRPr="002B3ED5">
        <w:t xml:space="preserve">v případě prodlení Dodavatele </w:t>
      </w:r>
      <w:r w:rsidR="0099599B">
        <w:t>s plněním v kterékoliv ze lhůt</w:t>
      </w:r>
      <w:r>
        <w:t xml:space="preserve"> spojených s poskytováním záručního servisu dle čl. </w:t>
      </w:r>
      <w:r w:rsidR="00FE5D6C">
        <w:fldChar w:fldCharType="begin"/>
      </w:r>
      <w:r>
        <w:instrText xml:space="preserve"> REF _Ref520902102 \r \h </w:instrText>
      </w:r>
      <w:r w:rsidR="00FE5D6C">
        <w:fldChar w:fldCharType="separate"/>
      </w:r>
      <w:r>
        <w:t>17</w:t>
      </w:r>
      <w:r w:rsidR="00FE5D6C">
        <w:fldChar w:fldCharType="end"/>
      </w:r>
      <w:r>
        <w:t xml:space="preserve"> této Smlouvy</w:t>
      </w:r>
      <w:r w:rsidRPr="002B3ED5">
        <w:t xml:space="preserve">, vzniká Zadavateli nárok na smluvní pokutu ve výši </w:t>
      </w:r>
      <w:r w:rsidR="008F7B41">
        <w:t>1</w:t>
      </w:r>
      <w:r w:rsidRPr="002B3ED5">
        <w:rPr>
          <w:lang w:val="en-US"/>
        </w:rPr>
        <w:t xml:space="preserve"> 000,- </w:t>
      </w:r>
      <w:proofErr w:type="spellStart"/>
      <w:r w:rsidRPr="002B3ED5">
        <w:rPr>
          <w:lang w:val="en-US"/>
        </w:rPr>
        <w:t>Kč</w:t>
      </w:r>
      <w:proofErr w:type="spellEnd"/>
      <w:r w:rsidRPr="002B3ED5">
        <w:rPr>
          <w:lang w:val="en-US"/>
        </w:rPr>
        <w:t xml:space="preserve"> </w:t>
      </w:r>
      <w:proofErr w:type="spellStart"/>
      <w:r w:rsidRPr="002B3ED5">
        <w:rPr>
          <w:lang w:val="en-US"/>
        </w:rPr>
        <w:t>za</w:t>
      </w:r>
      <w:proofErr w:type="spellEnd"/>
      <w:r w:rsidRPr="002B3ED5">
        <w:rPr>
          <w:lang w:val="en-US"/>
        </w:rPr>
        <w:t xml:space="preserve"> </w:t>
      </w:r>
      <w:r w:rsidRPr="002B3ED5">
        <w:t xml:space="preserve">každou započatou </w:t>
      </w:r>
      <w:r w:rsidR="00DF4968">
        <w:t xml:space="preserve">den </w:t>
      </w:r>
      <w:r w:rsidRPr="002B3ED5">
        <w:t>prodlení</w:t>
      </w:r>
      <w:r>
        <w:rPr>
          <w:lang w:val="en-US"/>
        </w:rPr>
        <w:t>.</w:t>
      </w:r>
    </w:p>
    <w:p w:rsidR="00A73B1F" w:rsidRPr="004012B0" w:rsidRDefault="00F40CBB">
      <w:pPr>
        <w:pStyle w:val="smlouvaheading2"/>
      </w:pPr>
      <w:r>
        <w:t>Zadavat</w:t>
      </w:r>
      <w:r w:rsidR="00A73B1F" w:rsidRPr="004012B0">
        <w:t xml:space="preserve">el je oprávněn započíst si svůj nárok, a to i nesplatný, na smluvní pokutu oproti jakýmkoliv jiným pohledávkám Dodavatele. </w:t>
      </w:r>
    </w:p>
    <w:p w:rsidR="00A73B1F" w:rsidRPr="004012B0" w:rsidRDefault="00A73B1F">
      <w:pPr>
        <w:pStyle w:val="smlouvaheading2"/>
      </w:pPr>
      <w:r w:rsidRPr="004012B0">
        <w:t xml:space="preserve">Ujednáním o smluvních pokutách nejsou dotčeny nároky </w:t>
      </w:r>
      <w:r w:rsidR="00F40CBB">
        <w:t>Zadavat</w:t>
      </w:r>
      <w:r w:rsidRPr="004012B0">
        <w:t xml:space="preserve">ele na náhradu škody ani jiná práva </w:t>
      </w:r>
      <w:r w:rsidR="00F40CBB">
        <w:t>Zadavat</w:t>
      </w:r>
      <w:r w:rsidRPr="004012B0">
        <w:t xml:space="preserve">ele dle této Smlouvy, např. právo odstoupit od Smlouvy. </w:t>
      </w:r>
    </w:p>
    <w:p w:rsidR="00E170F1" w:rsidRPr="00CA05C4" w:rsidRDefault="001B64BA" w:rsidP="00890F00">
      <w:pPr>
        <w:pStyle w:val="smlouvaheading1"/>
        <w:tabs>
          <w:tab w:val="clear" w:pos="794"/>
          <w:tab w:val="left" w:pos="709"/>
        </w:tabs>
        <w:ind w:hanging="1070"/>
      </w:pPr>
      <w:r w:rsidRPr="00890F00">
        <w:t>ZMĚNY A TRVÁNÍ SMLOUVY</w:t>
      </w:r>
    </w:p>
    <w:p w:rsidR="00E170F1" w:rsidRPr="0069193B" w:rsidRDefault="00494E65">
      <w:pPr>
        <w:pStyle w:val="smlouvaheading2"/>
      </w:pPr>
      <w:r w:rsidRPr="0069193B">
        <w:t>Tato S</w:t>
      </w:r>
      <w:r w:rsidR="00E170F1" w:rsidRPr="0069193B">
        <w:t>mlouva může být měněna pouze písem</w:t>
      </w:r>
      <w:r w:rsidRPr="0069193B">
        <w:t>nými dodatky podepsanými oběma S</w:t>
      </w:r>
      <w:r w:rsidR="00E170F1" w:rsidRPr="0069193B">
        <w:t>mluvními stranami.</w:t>
      </w:r>
    </w:p>
    <w:p w:rsidR="001763E0" w:rsidRPr="0069193B" w:rsidRDefault="00494E65">
      <w:pPr>
        <w:pStyle w:val="smlouvaheading2"/>
      </w:pPr>
      <w:r w:rsidRPr="0069193B">
        <w:t>Tato S</w:t>
      </w:r>
      <w:r w:rsidR="001763E0" w:rsidRPr="0069193B">
        <w:t xml:space="preserve">mlouva nabývá </w:t>
      </w:r>
      <w:r w:rsidR="00D322B4">
        <w:t xml:space="preserve">platnosti dnem podpisu oběma </w:t>
      </w:r>
      <w:r w:rsidR="005B35F4">
        <w:t>S</w:t>
      </w:r>
      <w:r w:rsidR="00D322B4">
        <w:t>mluvními stranami a účinností dnem uveřejnění v registru smluv.</w:t>
      </w:r>
    </w:p>
    <w:p w:rsidR="00E170F1" w:rsidRPr="008F7B41" w:rsidRDefault="00E170F1">
      <w:pPr>
        <w:pStyle w:val="smlouvaheading2"/>
        <w:numPr>
          <w:ilvl w:val="0"/>
          <w:numId w:val="0"/>
        </w:numPr>
        <w:ind w:left="794"/>
        <w:rPr>
          <w:b/>
        </w:rPr>
      </w:pPr>
      <w:r w:rsidRPr="008F7B41">
        <w:rPr>
          <w:b/>
        </w:rPr>
        <w:t>Výpověď</w:t>
      </w:r>
    </w:p>
    <w:p w:rsidR="00E170F1" w:rsidRPr="0069193B" w:rsidRDefault="00F40CBB">
      <w:pPr>
        <w:pStyle w:val="smlouvaheading2"/>
      </w:pPr>
      <w:r>
        <w:t>Zadavat</w:t>
      </w:r>
      <w:r w:rsidR="00A73B1F" w:rsidRPr="0069193B">
        <w:t>el je oprávněn tuto Smlouvu</w:t>
      </w:r>
      <w:r w:rsidR="00E170F1" w:rsidRPr="0069193B">
        <w:t xml:space="preserve"> ukon</w:t>
      </w:r>
      <w:r w:rsidR="00075E70" w:rsidRPr="0069193B">
        <w:t>čit výpovědí i bez udání důvodu</w:t>
      </w:r>
      <w:r w:rsidR="00172C58" w:rsidRPr="0069193B">
        <w:t xml:space="preserve">. </w:t>
      </w:r>
      <w:r w:rsidR="00A73B1F" w:rsidRPr="0069193B">
        <w:t>V</w:t>
      </w:r>
      <w:r w:rsidR="00E170F1" w:rsidRPr="0069193B">
        <w:t xml:space="preserve">ýpovědní doba </w:t>
      </w:r>
      <w:r w:rsidR="00A73B1F" w:rsidRPr="0069193B">
        <w:t xml:space="preserve">činí </w:t>
      </w:r>
      <w:r w:rsidR="00E170F1" w:rsidRPr="0069193B">
        <w:t xml:space="preserve">tři </w:t>
      </w:r>
      <w:r w:rsidR="00494E65" w:rsidRPr="0069193B">
        <w:t xml:space="preserve">(3) </w:t>
      </w:r>
      <w:r w:rsidR="00E170F1" w:rsidRPr="0069193B">
        <w:t xml:space="preserve">měsíce a počne běžet prvním dnem měsíce následujícího po měsíci, v němž byla výpověď doručená </w:t>
      </w:r>
      <w:r w:rsidR="00A73B1F" w:rsidRPr="0069193B">
        <w:t>Dodavateli</w:t>
      </w:r>
      <w:r w:rsidR="00E170F1" w:rsidRPr="0069193B">
        <w:t>.</w:t>
      </w:r>
    </w:p>
    <w:p w:rsidR="00532CB9" w:rsidRDefault="00532CB9">
      <w:pPr>
        <w:pStyle w:val="smlouvaheading2"/>
        <w:numPr>
          <w:ilvl w:val="0"/>
          <w:numId w:val="0"/>
        </w:numPr>
        <w:ind w:left="794"/>
        <w:rPr>
          <w:b/>
        </w:rPr>
      </w:pPr>
    </w:p>
    <w:p w:rsidR="00532CB9" w:rsidRDefault="00532CB9">
      <w:pPr>
        <w:pStyle w:val="smlouvaheading2"/>
        <w:numPr>
          <w:ilvl w:val="0"/>
          <w:numId w:val="0"/>
        </w:numPr>
        <w:ind w:left="794"/>
        <w:rPr>
          <w:b/>
        </w:rPr>
      </w:pPr>
    </w:p>
    <w:p w:rsidR="00E170F1" w:rsidRPr="008F7B41" w:rsidRDefault="00E170F1">
      <w:pPr>
        <w:pStyle w:val="smlouvaheading2"/>
        <w:numPr>
          <w:ilvl w:val="0"/>
          <w:numId w:val="0"/>
        </w:numPr>
        <w:ind w:left="794"/>
        <w:rPr>
          <w:b/>
        </w:rPr>
      </w:pPr>
      <w:r w:rsidRPr="008F7B41">
        <w:rPr>
          <w:b/>
        </w:rPr>
        <w:t>Odstoupení</w:t>
      </w:r>
    </w:p>
    <w:p w:rsidR="008C5B91" w:rsidRPr="0069193B" w:rsidRDefault="00F40CBB">
      <w:pPr>
        <w:pStyle w:val="smlouvaheading2"/>
        <w:rPr>
          <w:b/>
          <w:bCs/>
        </w:rPr>
      </w:pPr>
      <w:r>
        <w:lastRenderedPageBreak/>
        <w:t>Zadavat</w:t>
      </w:r>
      <w:r w:rsidR="008C5B91" w:rsidRPr="0069193B">
        <w:t>el je oprávněn odstoupit od Smlouvy pro podstatné porušení povinnosti ze strany Dodavatele. Podstatným porušením smluvní povinnosti Dodavatele je</w:t>
      </w:r>
      <w:r w:rsidR="00AA6A63">
        <w:t xml:space="preserve"> především, nikoliv však výlučně</w:t>
      </w:r>
      <w:r w:rsidR="008C5B91" w:rsidRPr="0069193B">
        <w:t>:</w:t>
      </w:r>
    </w:p>
    <w:p w:rsidR="008C5B91" w:rsidRDefault="005B35F4">
      <w:pPr>
        <w:pStyle w:val="smlouvaheading3"/>
      </w:pPr>
      <w:r>
        <w:t>p</w:t>
      </w:r>
      <w:r w:rsidR="003972F7">
        <w:t xml:space="preserve">rodlení Dodavatele s předáním jakékoliv </w:t>
      </w:r>
      <w:r>
        <w:t>č</w:t>
      </w:r>
      <w:r w:rsidR="003972F7">
        <w:t xml:space="preserve">ásti Díla delší, než 20 dnů od termínu dle Harmonogramu, pokud Dodavatel nesjedná nápravu ani v přiměřené dodatečné lhůtě poskytnuté </w:t>
      </w:r>
      <w:r w:rsidR="00F40CBB">
        <w:t>Zadavat</w:t>
      </w:r>
      <w:r w:rsidR="003972F7">
        <w:t>elem v písemné výzvě – za přiměřenou lhůtu se považuje lhůta delší 10 pracovních dnů od doručení výzvy</w:t>
      </w:r>
      <w:r w:rsidR="008C5B91" w:rsidRPr="0069193B">
        <w:t>;</w:t>
      </w:r>
    </w:p>
    <w:p w:rsidR="003972F7" w:rsidRPr="003972F7" w:rsidRDefault="005B35F4">
      <w:pPr>
        <w:pStyle w:val="smlouvaheading3"/>
      </w:pPr>
      <w:r>
        <w:t>p</w:t>
      </w:r>
      <w:r w:rsidR="003972F7">
        <w:t>orušení povinnosti ochrany důvěrných informací dle této Smlouvy Dodavatelem</w:t>
      </w:r>
      <w:r w:rsidR="003972F7">
        <w:rPr>
          <w:lang w:val="en-US"/>
        </w:rPr>
        <w:t>;</w:t>
      </w:r>
    </w:p>
    <w:p w:rsidR="008C5B91" w:rsidRPr="0069193B" w:rsidRDefault="008C5B91">
      <w:pPr>
        <w:pStyle w:val="smlouvaheading3"/>
      </w:pPr>
      <w:r w:rsidRPr="0069193B">
        <w:t>pokud je</w:t>
      </w:r>
      <w:r w:rsidR="003972F7">
        <w:t xml:space="preserve"> Dodavatel</w:t>
      </w:r>
      <w:r w:rsidRPr="0069193B">
        <w:t xml:space="preserve"> v likvidaci nebo vůči jeho majetku probíhá insolvenční řízení, v němž bylo vydáno rozhodnutí o úpadku; nebo</w:t>
      </w:r>
    </w:p>
    <w:p w:rsidR="008C5B91" w:rsidRDefault="003972F7">
      <w:pPr>
        <w:pStyle w:val="smlouvaheading3"/>
      </w:pPr>
      <w:r>
        <w:t xml:space="preserve">pokud </w:t>
      </w:r>
      <w:r w:rsidR="008C5B91" w:rsidRPr="0069193B">
        <w:t>insolvenční návrh byl zamítnut proto, že majetek Dodavatele nepostačuje k úhradě nákladů insolvenčního řízení, nebo byl konkurs zrušen proto, že majetek Dodavatele byl zcela nepostačující nebo byla zavedena nucená správa podle zvláštních právních předpisů</w:t>
      </w:r>
      <w:r>
        <w:rPr>
          <w:lang w:val="en-US"/>
        </w:rPr>
        <w:t>;</w:t>
      </w:r>
    </w:p>
    <w:p w:rsidR="003972F7" w:rsidRDefault="003972F7">
      <w:pPr>
        <w:pStyle w:val="smlouvaheading3"/>
      </w:pPr>
      <w:r>
        <w:t>zahájení trestního stí</w:t>
      </w:r>
      <w:r w:rsidR="004012B0">
        <w:t>hání Dodavatele pro trestný čin</w:t>
      </w:r>
      <w:r w:rsidR="004012B0">
        <w:rPr>
          <w:lang w:val="en-US"/>
        </w:rPr>
        <w:t>;</w:t>
      </w:r>
    </w:p>
    <w:p w:rsidR="004012B0" w:rsidRPr="0069193B" w:rsidRDefault="004012B0">
      <w:pPr>
        <w:pStyle w:val="smlouvaheading3"/>
      </w:pPr>
      <w:r>
        <w:t xml:space="preserve">neposkytnutí licence v rozsahu, v jakém se Dodavatel zavázal dle čl. </w:t>
      </w:r>
      <w:r w:rsidR="00FE5D6C">
        <w:fldChar w:fldCharType="begin"/>
      </w:r>
      <w:r>
        <w:instrText xml:space="preserve"> REF _Ref519263211 \r \h </w:instrText>
      </w:r>
      <w:r w:rsidR="00FE5D6C">
        <w:fldChar w:fldCharType="separate"/>
      </w:r>
      <w:r w:rsidR="00ED6E29">
        <w:t>16</w:t>
      </w:r>
      <w:r w:rsidR="00FE5D6C">
        <w:fldChar w:fldCharType="end"/>
      </w:r>
      <w:r>
        <w:t xml:space="preserve"> této Smlouvy. </w:t>
      </w:r>
    </w:p>
    <w:p w:rsidR="008C5B91" w:rsidRPr="0069193B" w:rsidRDefault="008C5B91">
      <w:pPr>
        <w:pStyle w:val="smlouvaheading2"/>
        <w:rPr>
          <w:b/>
          <w:bCs/>
        </w:rPr>
      </w:pPr>
      <w:r w:rsidRPr="0069193B">
        <w:t xml:space="preserve">Dodavatel je oprávněn odstoupit od Smlouvy pro podstatné porušení povinnosti ze strany </w:t>
      </w:r>
      <w:r w:rsidR="00F40CBB">
        <w:t>Zadavat</w:t>
      </w:r>
      <w:r w:rsidRPr="0069193B">
        <w:t xml:space="preserve">ele. Podstatným porušením smluvní povinnosti </w:t>
      </w:r>
      <w:r w:rsidR="00F40CBB">
        <w:t>Zadavat</w:t>
      </w:r>
      <w:r w:rsidRPr="0069193B">
        <w:t>ele je:</w:t>
      </w:r>
    </w:p>
    <w:p w:rsidR="008C5B91" w:rsidRPr="0069193B" w:rsidRDefault="008C5B91">
      <w:pPr>
        <w:pStyle w:val="smlouvaheading3"/>
      </w:pPr>
      <w:r w:rsidRPr="0069193B">
        <w:t>prodlení s úhradou ceny nebo její části delším než 30 dnů, pokud na prodlení byl ze strany Dodavatele písemně upozorněn a neuhradil cenu ani v dodatečné přiměřené lhůtě min. 30 dnů</w:t>
      </w:r>
      <w:r w:rsidR="003972F7">
        <w:t xml:space="preserve"> od doručení písemného upozornění</w:t>
      </w:r>
      <w:r w:rsidRPr="0069193B">
        <w:t>,</w:t>
      </w:r>
    </w:p>
    <w:p w:rsidR="008C5B91" w:rsidRPr="0069193B" w:rsidRDefault="008C5B91">
      <w:pPr>
        <w:pStyle w:val="smlouvaheading2"/>
      </w:pPr>
      <w:r w:rsidRPr="0069193B">
        <w:t xml:space="preserve">Oznámení o odstoupení od Smlouvy musí být písemné, doručeno druhé </w:t>
      </w:r>
      <w:r w:rsidR="005B35F4">
        <w:t>S</w:t>
      </w:r>
      <w:r w:rsidRPr="0069193B">
        <w:t>mluvní straně a je účinné dnem jeho doručení, popř. pozdějším dnem uvedeným v písemném oznámení o odstoupení.</w:t>
      </w:r>
    </w:p>
    <w:p w:rsidR="00194B7C" w:rsidRPr="0069193B" w:rsidRDefault="008C5B91">
      <w:pPr>
        <w:pStyle w:val="smlouvaheading2"/>
      </w:pPr>
      <w:r w:rsidRPr="0069193B">
        <w:t>Odstoupením od této Smlouvy nejsou dotčeny nároky na náhradu škody, smluvní pokutu, úroky z prodlení jakož i další ujednání této Smlouvy, která mají podle projevené vůle Smluvních stran nebo vzhledem ke své povaze a účelu Smlouvy trvat i po ukončení Smlouvy. Ukončením této Smlouvy nejsou rovněž dotčena ujednání tohoto článku Smlouvy</w:t>
      </w:r>
      <w:r w:rsidR="00D41A8E" w:rsidRPr="0069193B">
        <w:t xml:space="preserve"> o vypořádání vzájemných nároků Smluvních stran</w:t>
      </w:r>
      <w:r w:rsidRPr="0069193B">
        <w:t>.</w:t>
      </w:r>
    </w:p>
    <w:p w:rsidR="00D41A8E" w:rsidRPr="00806483" w:rsidRDefault="00D41A8E">
      <w:pPr>
        <w:pStyle w:val="smlouvaheading2"/>
        <w:numPr>
          <w:ilvl w:val="0"/>
          <w:numId w:val="0"/>
        </w:numPr>
        <w:ind w:left="794"/>
        <w:rPr>
          <w:b/>
        </w:rPr>
      </w:pPr>
      <w:bookmarkStart w:id="35" w:name="_Ref385003320"/>
      <w:r w:rsidRPr="00806483">
        <w:rPr>
          <w:b/>
        </w:rPr>
        <w:t xml:space="preserve">Vypořádání vzájemných nároků Smluvních stran po zániku </w:t>
      </w:r>
      <w:r w:rsidR="0065605D" w:rsidRPr="00806483">
        <w:rPr>
          <w:b/>
        </w:rPr>
        <w:t xml:space="preserve">účinnosti </w:t>
      </w:r>
      <w:r w:rsidRPr="00806483">
        <w:rPr>
          <w:b/>
        </w:rPr>
        <w:t>Smlouvy</w:t>
      </w:r>
      <w:bookmarkEnd w:id="35"/>
    </w:p>
    <w:p w:rsidR="00D41A8E" w:rsidRPr="00B068A0" w:rsidRDefault="00D41A8E">
      <w:pPr>
        <w:pStyle w:val="smlouvaheading2"/>
        <w:rPr>
          <w:b/>
          <w:bCs/>
        </w:rPr>
      </w:pPr>
      <w:bookmarkStart w:id="36" w:name="_Ref385003323"/>
      <w:r w:rsidRPr="0069193B">
        <w:t xml:space="preserve">V případě zániku </w:t>
      </w:r>
      <w:r w:rsidR="0065605D">
        <w:t xml:space="preserve">účinnosti </w:t>
      </w:r>
      <w:r w:rsidRPr="0069193B">
        <w:t>této Smlouvy je Dodavatel bez jakéhokoliv nároku na odměnu nebo jiná peněžitá či nepeněžitá plnění</w:t>
      </w:r>
      <w:bookmarkEnd w:id="36"/>
      <w:r w:rsidRPr="0069193B">
        <w:t xml:space="preserve"> povinen předat </w:t>
      </w:r>
      <w:r w:rsidR="00F40CBB">
        <w:t>Zadavat</w:t>
      </w:r>
      <w:r w:rsidRPr="0069193B">
        <w:t>eli dokumentaci, přístupová hesla či přístupové účty, evidence a agendy, které zpracoval v souvislosti s touto Smlouvou, a to nejpozději do 5 pracovních dnů ode dne zániku Smlouvy.</w:t>
      </w:r>
    </w:p>
    <w:p w:rsidR="00B068A0" w:rsidRPr="0069193B" w:rsidRDefault="00B068A0">
      <w:pPr>
        <w:pStyle w:val="smlouvaheading2"/>
        <w:rPr>
          <w:b/>
          <w:bCs/>
        </w:rPr>
      </w:pPr>
      <w:r>
        <w:t xml:space="preserve">Ukončením účinnosti Smlouvy nejsou dotčena ta ustanovení Smlouvy, z jejichž povahy vyplývá, že mají být účinná i po ukončení Smlouvy. Jedná se především, nikoliv však výlučně o ustanovení upravující licence, záruky, práva z vad, náhradu škody, smluvní pokuty, ochranu informací apod. </w:t>
      </w:r>
    </w:p>
    <w:p w:rsidR="0093076B" w:rsidRPr="00CA05C4" w:rsidRDefault="0093076B" w:rsidP="00890F00">
      <w:pPr>
        <w:pStyle w:val="smlouvaheading1"/>
        <w:tabs>
          <w:tab w:val="clear" w:pos="794"/>
          <w:tab w:val="left" w:pos="709"/>
        </w:tabs>
        <w:ind w:hanging="1070"/>
      </w:pPr>
      <w:r w:rsidRPr="00CA05C4">
        <w:t>důvěrnost</w:t>
      </w:r>
      <w:r w:rsidR="00361A92" w:rsidRPr="00CA05C4">
        <w:t xml:space="preserve"> informací</w:t>
      </w:r>
    </w:p>
    <w:p w:rsidR="00361A92" w:rsidRDefault="00361A92">
      <w:pPr>
        <w:pStyle w:val="smlouvaheading2"/>
      </w:pPr>
      <w:r w:rsidRPr="0069193B">
        <w:t xml:space="preserve">Dodavatel se zavazuje dodržovat mlčenlivost o všech informacích, které získal v souvislosti s touto Smlouvou o </w:t>
      </w:r>
      <w:r w:rsidR="00F40CBB">
        <w:t>Zadavat</w:t>
      </w:r>
      <w:r w:rsidRPr="0069193B">
        <w:t xml:space="preserve">eli. Tato povinnost platí po dobu trvání této Smlouvy a po dobu 10 let od ukončení její účinnosti. Dodavatel je povinen zajistit utajení důvěrných informací případně i u svých zaměstnanců, zástupců, </w:t>
      </w:r>
      <w:r w:rsidR="00C07D6E" w:rsidRPr="0069193B">
        <w:t>Poddo</w:t>
      </w:r>
      <w:r w:rsidRPr="0069193B">
        <w:t xml:space="preserve">davatelů, jakož i jiných třetích osob, pokud jim takové informace byly se souhlasem </w:t>
      </w:r>
      <w:r w:rsidR="00F40CBB">
        <w:t>Zadavat</w:t>
      </w:r>
      <w:r w:rsidRPr="0069193B">
        <w:t xml:space="preserve">ele poskytnuty. Za důvěrné informace se bez ohledu na formu jejich zachycení považují veškeré informace, které nebyly </w:t>
      </w:r>
      <w:r w:rsidR="00F40CBB">
        <w:t>Zadavat</w:t>
      </w:r>
      <w:r w:rsidRPr="0069193B">
        <w:t xml:space="preserve">elem označeny jako veřejné, případně ty, které nelze pro jejich povahu za veřejné považovat. </w:t>
      </w:r>
      <w:r w:rsidRPr="00C56637">
        <w:t>Právo užívat, poskytovat a zpřístupnit důvěrné informace má Dodavatel pouze v rozsahu a za podmínek nezbytných pro řádné plnění práv a povinností vyplývajících z této Smlouvy.</w:t>
      </w:r>
    </w:p>
    <w:p w:rsidR="00532CB9" w:rsidRDefault="00532CB9" w:rsidP="00532CB9">
      <w:pPr>
        <w:pStyle w:val="smlouvaheading2"/>
        <w:numPr>
          <w:ilvl w:val="0"/>
          <w:numId w:val="0"/>
        </w:numPr>
        <w:ind w:left="720"/>
        <w:rPr>
          <w:ins w:id="37" w:author="MS" w:date="2019-03-08T18:27:00Z"/>
        </w:rPr>
      </w:pPr>
    </w:p>
    <w:p w:rsidR="001A420D" w:rsidRDefault="001A420D" w:rsidP="00532CB9">
      <w:pPr>
        <w:pStyle w:val="smlouvaheading2"/>
        <w:numPr>
          <w:ilvl w:val="0"/>
          <w:numId w:val="0"/>
        </w:numPr>
        <w:ind w:left="720"/>
      </w:pPr>
    </w:p>
    <w:p w:rsidR="00E170F1" w:rsidRPr="00CA05C4" w:rsidRDefault="001B64BA" w:rsidP="00890F00">
      <w:pPr>
        <w:pStyle w:val="smlouvaheading1"/>
        <w:tabs>
          <w:tab w:val="clear" w:pos="794"/>
          <w:tab w:val="left" w:pos="709"/>
        </w:tabs>
        <w:ind w:hanging="1070"/>
      </w:pPr>
      <w:r w:rsidRPr="00890F00">
        <w:lastRenderedPageBreak/>
        <w:t xml:space="preserve">ZÁVĚREČNÁ </w:t>
      </w:r>
      <w:r w:rsidR="00361A92" w:rsidRPr="00890F00">
        <w:t>UJEDNÁNÍ</w:t>
      </w:r>
    </w:p>
    <w:p w:rsidR="005A152B" w:rsidRPr="0069193B" w:rsidRDefault="005A152B">
      <w:pPr>
        <w:pStyle w:val="smlouvaheading2"/>
      </w:pPr>
      <w:r w:rsidRPr="0069193B">
        <w:t xml:space="preserve">Smluvní strany výslovně vylučují použití ustanovení § 1740 odst. 3 (přijetí nabídky s dodatkem nebo odchylkou) a §§ 1798 – 1800 (smlouvy uzavírané </w:t>
      </w:r>
      <w:proofErr w:type="spellStart"/>
      <w:r w:rsidRPr="0069193B">
        <w:t>adhézním</w:t>
      </w:r>
      <w:proofErr w:type="spellEnd"/>
      <w:r w:rsidRPr="0069193B">
        <w:t xml:space="preserve"> způsobem) Občanského zákoníku.</w:t>
      </w:r>
    </w:p>
    <w:p w:rsidR="00E170F1" w:rsidRPr="0069193B" w:rsidRDefault="0093076B">
      <w:pPr>
        <w:pStyle w:val="smlouvaheading2"/>
      </w:pPr>
      <w:r w:rsidRPr="0069193B">
        <w:t>Tato S</w:t>
      </w:r>
      <w:r w:rsidR="00E170F1" w:rsidRPr="0069193B">
        <w:t>mlouva, jakož i všechny mimos</w:t>
      </w:r>
      <w:r w:rsidRPr="0069193B">
        <w:t>mluvní závazkové vztahy s touto S</w:t>
      </w:r>
      <w:r w:rsidR="00E170F1" w:rsidRPr="0069193B">
        <w:t>mlouvou související, se řídí českým právem. Jakýkoliv spor</w:t>
      </w:r>
      <w:r w:rsidRPr="0069193B">
        <w:t xml:space="preserve"> vzniklý v souvislosti s touto S</w:t>
      </w:r>
      <w:r w:rsidR="00E170F1" w:rsidRPr="0069193B">
        <w:t xml:space="preserve">mlouvou a/nebo souvisejícími dohodami bude spadat do </w:t>
      </w:r>
      <w:r w:rsidR="00645A2A" w:rsidRPr="0069193B">
        <w:t xml:space="preserve">výlučné </w:t>
      </w:r>
      <w:r w:rsidR="00E170F1" w:rsidRPr="0069193B">
        <w:t xml:space="preserve">soudní pravomoci českého soudu místně příslušného dle sídla </w:t>
      </w:r>
      <w:r w:rsidR="00F40CBB">
        <w:t>Zadavat</w:t>
      </w:r>
      <w:r w:rsidRPr="0069193B">
        <w:t>ele</w:t>
      </w:r>
      <w:r w:rsidR="00E170F1" w:rsidRPr="0069193B">
        <w:t xml:space="preserve">. </w:t>
      </w:r>
    </w:p>
    <w:p w:rsidR="00645A2A" w:rsidRPr="0069193B" w:rsidRDefault="0093076B">
      <w:pPr>
        <w:pStyle w:val="smlouvaheading2"/>
      </w:pPr>
      <w:r w:rsidRPr="0069193B">
        <w:t>Pokud nebylo v této Smlouvě výslovně ujednáno jinak, nepřihlíží se v právních vztazích založených touto Smlouvou k jakýmkoliv zvyklostem a zavedené praxi Smluvních stran, ani k obchodním zvyklostem a rovněž se při výkladu této Smlouvy nepřihlíží k předchozí ústní, písemné či elektronické komunikaci, která proběhla před uzavřením této Smlouvy.</w:t>
      </w:r>
      <w:r w:rsidR="00645A2A" w:rsidRPr="0069193B">
        <w:t xml:space="preserve"> Tato </w:t>
      </w:r>
      <w:r w:rsidR="005B35F4">
        <w:t>S</w:t>
      </w:r>
      <w:r w:rsidR="00645A2A" w:rsidRPr="0069193B">
        <w:t>mlouva rovněž nahrazuje veškeré předchozí písemné či ústní dohody případně mezi Smluvními stranami uzavřené ohledně předmětu této Smlouvy.</w:t>
      </w:r>
    </w:p>
    <w:p w:rsidR="00645A2A" w:rsidRPr="0069193B" w:rsidRDefault="00645A2A">
      <w:pPr>
        <w:pStyle w:val="smlouvaheading2"/>
      </w:pPr>
      <w:r w:rsidRPr="0069193B">
        <w:t>Neplatnost jakéhokoli ujednání této Smlouvy nebo jeho části se nedotýká zbývajícího obsahu této Smlouvy. Pro tento případ se Smluvní strany zavazují sjednat dodatek této Smlouvy, který nahradí neplatnou část této Smlouvy platnými ujednáními tak, aby byl co nejlépe naplněn účel sledovaný Smluvními stranami při uzavření této Smlouvy.</w:t>
      </w:r>
    </w:p>
    <w:p w:rsidR="0093076B" w:rsidRPr="0069193B" w:rsidRDefault="0093076B">
      <w:pPr>
        <w:pStyle w:val="smlouvaheading2"/>
      </w:pPr>
      <w:r w:rsidRPr="0069193B">
        <w:t>Postoupení této Smlouvy je možné pouze po předchozím písemném souhlasu druhé Smluvní strany.</w:t>
      </w:r>
    </w:p>
    <w:p w:rsidR="00E170F1" w:rsidRPr="0069193B" w:rsidRDefault="00E170F1">
      <w:pPr>
        <w:pStyle w:val="smlouvaheading2"/>
      </w:pPr>
      <w:r w:rsidRPr="0069193B">
        <w:t>Tat</w:t>
      </w:r>
      <w:r w:rsidR="00361A92" w:rsidRPr="0069193B">
        <w:t xml:space="preserve">o </w:t>
      </w:r>
      <w:r w:rsidR="005B35F4">
        <w:t>S</w:t>
      </w:r>
      <w:r w:rsidRPr="0069193B">
        <w:t>mlouva je vyhotovena ve dv</w:t>
      </w:r>
      <w:r w:rsidR="0093076B" w:rsidRPr="0069193B">
        <w:t>ou stejnopisech, z nichž každá S</w:t>
      </w:r>
      <w:r w:rsidRPr="0069193B">
        <w:t xml:space="preserve">mluvní strana obdrží po jednom. </w:t>
      </w:r>
    </w:p>
    <w:p w:rsidR="00E170F1" w:rsidRPr="008B4C14" w:rsidRDefault="00E170F1">
      <w:pPr>
        <w:pStyle w:val="smlouvaheading2"/>
      </w:pPr>
      <w:r w:rsidRPr="008B4C14">
        <w:t xml:space="preserve">Nedílnou součástí této </w:t>
      </w:r>
      <w:r w:rsidR="00361A92" w:rsidRPr="008B4C14">
        <w:t>s</w:t>
      </w:r>
      <w:r w:rsidRPr="008B4C14">
        <w:t xml:space="preserve">mlouvy jsou následující přílohy: </w:t>
      </w:r>
    </w:p>
    <w:p w:rsidR="00E170F1" w:rsidRPr="00DB254E" w:rsidRDefault="001A420D" w:rsidP="00D2260B">
      <w:pPr>
        <w:pStyle w:val="SidebarBulletText2"/>
        <w:ind w:left="1148" w:hanging="378"/>
        <w:rPr>
          <w:lang w:val="cs-CZ"/>
        </w:rPr>
      </w:pPr>
      <w:hyperlink w:anchor="Příloha1" w:history="1">
        <w:r w:rsidR="00E170F1" w:rsidRPr="00DB254E">
          <w:rPr>
            <w:rStyle w:val="Hypertextovodkaz"/>
            <w:lang w:val="cs-CZ"/>
          </w:rPr>
          <w:t xml:space="preserve">Příloha </w:t>
        </w:r>
        <w:proofErr w:type="gramStart"/>
        <w:r w:rsidR="00E170F1" w:rsidRPr="00DB254E">
          <w:rPr>
            <w:rStyle w:val="Hypertextovodkaz"/>
            <w:lang w:val="cs-CZ"/>
          </w:rPr>
          <w:t>č. 1</w:t>
        </w:r>
      </w:hyperlink>
      <w:r w:rsidR="00E170F1" w:rsidRPr="00DB254E">
        <w:rPr>
          <w:lang w:val="cs-CZ"/>
        </w:rPr>
        <w:t xml:space="preserve"> –</w:t>
      </w:r>
      <w:proofErr w:type="spellStart"/>
      <w:r w:rsidR="008A626D">
        <w:rPr>
          <w:sz w:val="20"/>
          <w:szCs w:val="20"/>
        </w:rPr>
        <w:t>Technická</w:t>
      </w:r>
      <w:proofErr w:type="spellEnd"/>
      <w:proofErr w:type="gramEnd"/>
      <w:r w:rsidR="008A626D">
        <w:rPr>
          <w:sz w:val="20"/>
          <w:szCs w:val="20"/>
        </w:rPr>
        <w:t xml:space="preserve"> </w:t>
      </w:r>
      <w:proofErr w:type="spellStart"/>
      <w:r w:rsidR="008A626D">
        <w:rPr>
          <w:sz w:val="20"/>
          <w:szCs w:val="20"/>
        </w:rPr>
        <w:t>specifikace</w:t>
      </w:r>
      <w:proofErr w:type="spellEnd"/>
      <w:r w:rsidR="008A626D">
        <w:rPr>
          <w:sz w:val="20"/>
          <w:szCs w:val="20"/>
        </w:rPr>
        <w:t xml:space="preserve"> </w:t>
      </w:r>
      <w:r w:rsidR="00DD6A2D">
        <w:rPr>
          <w:sz w:val="20"/>
          <w:szCs w:val="20"/>
        </w:rPr>
        <w:t>WIFI</w:t>
      </w:r>
      <w:r w:rsidR="008A626D">
        <w:rPr>
          <w:sz w:val="20"/>
          <w:szCs w:val="20"/>
        </w:rPr>
        <w:t xml:space="preserve"> - </w:t>
      </w:r>
      <w:proofErr w:type="spellStart"/>
      <w:r w:rsidR="008A626D">
        <w:rPr>
          <w:sz w:val="20"/>
          <w:szCs w:val="20"/>
        </w:rPr>
        <w:t>část</w:t>
      </w:r>
      <w:proofErr w:type="spellEnd"/>
      <w:r w:rsidR="008A626D">
        <w:rPr>
          <w:sz w:val="20"/>
          <w:szCs w:val="20"/>
        </w:rPr>
        <w:t xml:space="preserve"> </w:t>
      </w:r>
      <w:r w:rsidR="007D17F6">
        <w:rPr>
          <w:sz w:val="20"/>
          <w:szCs w:val="20"/>
        </w:rPr>
        <w:t>B</w:t>
      </w:r>
      <w:r w:rsidR="007D17F6">
        <w:rPr>
          <w:lang w:val="cs-CZ"/>
        </w:rPr>
        <w:t xml:space="preserve"> (</w:t>
      </w:r>
      <w:r w:rsidR="007D17F6" w:rsidRPr="007C7761">
        <w:rPr>
          <w:lang w:val="cs-CZ"/>
        </w:rPr>
        <w:t xml:space="preserve">Svazek 1 - Příloha 1 </w:t>
      </w:r>
      <w:r w:rsidR="007D17F6">
        <w:rPr>
          <w:lang w:val="cs-CZ"/>
        </w:rPr>
        <w:t>ze zadávací dokumentace)</w:t>
      </w:r>
      <w:r w:rsidR="007D17F6" w:rsidRPr="00DB254E" w:rsidDel="008A626D">
        <w:rPr>
          <w:lang w:val="cs-CZ"/>
        </w:rPr>
        <w:t xml:space="preserve"> </w:t>
      </w:r>
    </w:p>
    <w:p w:rsidR="0093076B" w:rsidRPr="00DB254E" w:rsidRDefault="001A420D" w:rsidP="00AF3B7E">
      <w:pPr>
        <w:pStyle w:val="SidebarBulletText2"/>
        <w:ind w:left="1134"/>
        <w:rPr>
          <w:lang w:val="cs-CZ"/>
        </w:rPr>
      </w:pPr>
      <w:hyperlink w:anchor="Příloha3" w:history="1">
        <w:r w:rsidR="00864608" w:rsidRPr="00DB254E">
          <w:rPr>
            <w:rStyle w:val="Hypertextovodkaz"/>
            <w:lang w:val="cs-CZ"/>
          </w:rPr>
          <w:t>Příloha č. 2</w:t>
        </w:r>
      </w:hyperlink>
      <w:r w:rsidR="00864608" w:rsidRPr="00DB254E">
        <w:rPr>
          <w:lang w:val="cs-CZ"/>
        </w:rPr>
        <w:t xml:space="preserve"> </w:t>
      </w:r>
      <w:r w:rsidR="00F46581" w:rsidRPr="00DB254E">
        <w:rPr>
          <w:lang w:val="cs-CZ"/>
        </w:rPr>
        <w:t>–</w:t>
      </w:r>
      <w:r w:rsidR="0093076B" w:rsidRPr="00DB254E">
        <w:rPr>
          <w:lang w:val="cs-CZ"/>
        </w:rPr>
        <w:t xml:space="preserve"> </w:t>
      </w:r>
      <w:r w:rsidR="00F46581" w:rsidRPr="00DB254E">
        <w:rPr>
          <w:lang w:val="cs-CZ"/>
        </w:rPr>
        <w:t xml:space="preserve">Seznam </w:t>
      </w:r>
      <w:r w:rsidR="00C07D6E" w:rsidRPr="00DB254E">
        <w:rPr>
          <w:lang w:val="cs-CZ"/>
        </w:rPr>
        <w:t>Poddodavatelů</w:t>
      </w:r>
    </w:p>
    <w:p w:rsidR="005D7EEC" w:rsidRPr="00DB254E" w:rsidRDefault="00864608" w:rsidP="00AF3B7E">
      <w:pPr>
        <w:pStyle w:val="SidebarBulletText2"/>
        <w:ind w:left="1134"/>
        <w:rPr>
          <w:lang w:val="cs-CZ"/>
        </w:rPr>
      </w:pPr>
      <w:r w:rsidRPr="00DB254E">
        <w:rPr>
          <w:rStyle w:val="Hypertextovodkaz"/>
          <w:lang w:val="cs-CZ"/>
        </w:rPr>
        <w:t xml:space="preserve">Příloha č. </w:t>
      </w:r>
      <w:r w:rsidR="007904F3" w:rsidRPr="00DB254E">
        <w:rPr>
          <w:rStyle w:val="Hypertextovodkaz"/>
        </w:rPr>
        <w:t>3</w:t>
      </w:r>
      <w:r w:rsidRPr="00DB254E">
        <w:rPr>
          <w:lang w:val="cs-CZ"/>
        </w:rPr>
        <w:t xml:space="preserve"> </w:t>
      </w:r>
      <w:r w:rsidR="005D7EEC" w:rsidRPr="00DB254E">
        <w:rPr>
          <w:lang w:val="cs-CZ"/>
        </w:rPr>
        <w:t xml:space="preserve">– </w:t>
      </w:r>
      <w:r w:rsidR="00C50D03" w:rsidRPr="00DB254E">
        <w:rPr>
          <w:rFonts w:cs="Calibri"/>
          <w:bCs/>
          <w:color w:val="000000"/>
          <w:szCs w:val="22"/>
          <w:lang w:val="cs-CZ"/>
        </w:rPr>
        <w:t>Podrobný popis technického řešení Dodavatele</w:t>
      </w:r>
    </w:p>
    <w:p w:rsidR="00E170F1" w:rsidRPr="0069193B" w:rsidRDefault="00E170F1" w:rsidP="005079F5">
      <w:pPr>
        <w:pStyle w:val="BodyText1"/>
        <w:keepNext/>
        <w:keepLines/>
      </w:pPr>
    </w:p>
    <w:p w:rsidR="00E170F1" w:rsidRPr="0069193B" w:rsidRDefault="00E170F1" w:rsidP="005079F5">
      <w:pPr>
        <w:pStyle w:val="BodyText1"/>
        <w:keepNext/>
        <w:keepLines/>
        <w:rPr>
          <w:b/>
          <w:highlight w:val="yellow"/>
        </w:rPr>
      </w:pPr>
    </w:p>
    <w:p w:rsidR="003D4FEC" w:rsidRPr="0069193B" w:rsidRDefault="003D4FEC" w:rsidP="005079F5">
      <w:pPr>
        <w:pStyle w:val="BodyText1"/>
        <w:keepNext/>
        <w:keepLines/>
        <w:rPr>
          <w:b/>
          <w:highlight w:val="yellow"/>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E170F1" w:rsidRPr="0069193B" w:rsidTr="004F5E4A">
        <w:tc>
          <w:tcPr>
            <w:tcW w:w="4606" w:type="dxa"/>
          </w:tcPr>
          <w:p w:rsidR="00E170F1" w:rsidRPr="0069193B" w:rsidRDefault="009C076A" w:rsidP="005079F5">
            <w:pPr>
              <w:pStyle w:val="BodyText1"/>
              <w:keepNext/>
              <w:keepLines/>
              <w:rPr>
                <w:b/>
              </w:rPr>
            </w:pPr>
            <w:r w:rsidRPr="0069193B">
              <w:rPr>
                <w:bCs/>
              </w:rPr>
              <w:t>V ___________ dne: ______________</w:t>
            </w:r>
          </w:p>
        </w:tc>
        <w:tc>
          <w:tcPr>
            <w:tcW w:w="4606" w:type="dxa"/>
          </w:tcPr>
          <w:p w:rsidR="00E170F1" w:rsidRPr="009E7D4C" w:rsidRDefault="009C076A" w:rsidP="005079F5">
            <w:pPr>
              <w:pStyle w:val="BodyText1"/>
              <w:keepNext/>
              <w:keepLines/>
              <w:rPr>
                <w:b/>
              </w:rPr>
            </w:pPr>
            <w:r w:rsidRPr="009E7D4C">
              <w:rPr>
                <w:bCs/>
              </w:rPr>
              <w:t>V </w:t>
            </w:r>
            <w:r w:rsidR="009E7D4C" w:rsidRPr="009E7D4C">
              <w:t>[</w:t>
            </w:r>
            <w:r w:rsidR="009E7D4C" w:rsidRPr="009E7D4C">
              <w:rPr>
                <w:highlight w:val="yellow"/>
              </w:rPr>
              <w:t>DOPLNÍ DODAVATEL</w:t>
            </w:r>
            <w:r w:rsidR="009E7D4C" w:rsidRPr="009E7D4C">
              <w:t>]</w:t>
            </w:r>
            <w:r w:rsidR="00F46581" w:rsidRPr="009E7D4C">
              <w:t xml:space="preserve"> </w:t>
            </w:r>
            <w:r w:rsidRPr="009E7D4C">
              <w:rPr>
                <w:bCs/>
              </w:rPr>
              <w:t>dne:</w:t>
            </w:r>
            <w:r w:rsidR="00F46581" w:rsidRPr="009E7D4C">
              <w:t xml:space="preserve"> </w:t>
            </w:r>
            <w:r w:rsidR="009E7D4C" w:rsidRPr="009E7D4C">
              <w:t>[</w:t>
            </w:r>
            <w:r w:rsidR="009E7D4C" w:rsidRPr="009E7D4C">
              <w:rPr>
                <w:highlight w:val="yellow"/>
              </w:rPr>
              <w:t>DOPLNÍ DODAVATEL</w:t>
            </w:r>
            <w:r w:rsidR="009E7D4C" w:rsidRPr="009E7D4C">
              <w:t>]</w:t>
            </w:r>
          </w:p>
        </w:tc>
      </w:tr>
      <w:tr w:rsidR="009C076A" w:rsidRPr="0069193B" w:rsidTr="004F5E4A">
        <w:tc>
          <w:tcPr>
            <w:tcW w:w="4606" w:type="dxa"/>
          </w:tcPr>
          <w:p w:rsidR="009C076A" w:rsidRPr="0069193B" w:rsidRDefault="009C076A" w:rsidP="005079F5">
            <w:pPr>
              <w:pStyle w:val="BodyText1"/>
              <w:keepNext/>
              <w:keepLines/>
              <w:rPr>
                <w:bCs/>
              </w:rPr>
            </w:pPr>
          </w:p>
        </w:tc>
        <w:tc>
          <w:tcPr>
            <w:tcW w:w="4606" w:type="dxa"/>
          </w:tcPr>
          <w:p w:rsidR="009C076A" w:rsidRPr="009E7D4C" w:rsidRDefault="009C076A" w:rsidP="005079F5">
            <w:pPr>
              <w:pStyle w:val="BodyText1"/>
              <w:keepNext/>
              <w:keepLines/>
              <w:rPr>
                <w:bCs/>
              </w:rPr>
            </w:pPr>
          </w:p>
        </w:tc>
      </w:tr>
      <w:tr w:rsidR="009C076A" w:rsidRPr="0069193B" w:rsidTr="004F5E4A">
        <w:tc>
          <w:tcPr>
            <w:tcW w:w="4606" w:type="dxa"/>
          </w:tcPr>
          <w:p w:rsidR="009C076A" w:rsidRPr="0069193B" w:rsidRDefault="009C076A" w:rsidP="005079F5">
            <w:pPr>
              <w:pStyle w:val="BodyText1"/>
              <w:keepNext/>
              <w:keepLines/>
              <w:rPr>
                <w:bCs/>
              </w:rPr>
            </w:pPr>
          </w:p>
        </w:tc>
        <w:tc>
          <w:tcPr>
            <w:tcW w:w="4606" w:type="dxa"/>
          </w:tcPr>
          <w:p w:rsidR="009C076A" w:rsidRPr="009E7D4C" w:rsidRDefault="009C076A" w:rsidP="005079F5">
            <w:pPr>
              <w:pStyle w:val="BodyText1"/>
              <w:keepNext/>
              <w:keepLines/>
              <w:rPr>
                <w:bCs/>
              </w:rPr>
            </w:pPr>
          </w:p>
        </w:tc>
      </w:tr>
      <w:tr w:rsidR="00E170F1" w:rsidRPr="0069193B" w:rsidTr="004F5E4A">
        <w:tc>
          <w:tcPr>
            <w:tcW w:w="4606" w:type="dxa"/>
          </w:tcPr>
          <w:p w:rsidR="00E170F1" w:rsidRPr="0069193B" w:rsidRDefault="00F96485" w:rsidP="00645A2A">
            <w:pPr>
              <w:pStyle w:val="BodyText1"/>
              <w:keepNext/>
              <w:keepLines/>
              <w:rPr>
                <w:highlight w:val="yellow"/>
              </w:rPr>
            </w:pPr>
            <w:r w:rsidRPr="0069193B">
              <w:rPr>
                <w:b/>
              </w:rPr>
              <w:t xml:space="preserve">Za </w:t>
            </w:r>
            <w:r w:rsidR="00F40CBB">
              <w:rPr>
                <w:b/>
              </w:rPr>
              <w:t>Zadavat</w:t>
            </w:r>
            <w:r w:rsidRPr="0069193B">
              <w:rPr>
                <w:b/>
              </w:rPr>
              <w:t xml:space="preserve">ele - </w:t>
            </w:r>
            <w:r w:rsidR="00645A2A" w:rsidRPr="0069193B">
              <w:rPr>
                <w:b/>
              </w:rPr>
              <w:t>MMN, a.s.</w:t>
            </w:r>
            <w:r w:rsidRPr="0069193B">
              <w:rPr>
                <w:b/>
              </w:rPr>
              <w:t>:</w:t>
            </w:r>
          </w:p>
        </w:tc>
        <w:tc>
          <w:tcPr>
            <w:tcW w:w="4606" w:type="dxa"/>
          </w:tcPr>
          <w:p w:rsidR="00E170F1" w:rsidRPr="009E7D4C" w:rsidRDefault="00F96485" w:rsidP="005079F5">
            <w:pPr>
              <w:pStyle w:val="BodyText1"/>
              <w:keepNext/>
              <w:keepLines/>
              <w:rPr>
                <w:b/>
                <w:highlight w:val="yellow"/>
              </w:rPr>
            </w:pPr>
            <w:r w:rsidRPr="009E7D4C">
              <w:rPr>
                <w:b/>
              </w:rPr>
              <w:t xml:space="preserve">Za Dodavatele - </w:t>
            </w:r>
            <w:r w:rsidR="009E7D4C" w:rsidRPr="009E7D4C">
              <w:rPr>
                <w:b/>
              </w:rPr>
              <w:t>[</w:t>
            </w:r>
            <w:r w:rsidR="009E7D4C" w:rsidRPr="009E7D4C">
              <w:rPr>
                <w:b/>
                <w:highlight w:val="yellow"/>
              </w:rPr>
              <w:t>DOPLNÍ DODAVATEL</w:t>
            </w:r>
            <w:r w:rsidR="009E7D4C" w:rsidRPr="009E7D4C">
              <w:rPr>
                <w:b/>
              </w:rPr>
              <w:t>]</w:t>
            </w:r>
          </w:p>
        </w:tc>
      </w:tr>
      <w:tr w:rsidR="009C076A" w:rsidRPr="0069193B" w:rsidTr="004F5E4A">
        <w:tc>
          <w:tcPr>
            <w:tcW w:w="4606" w:type="dxa"/>
          </w:tcPr>
          <w:p w:rsidR="009C076A" w:rsidRPr="0069193B" w:rsidRDefault="009C076A" w:rsidP="005079F5">
            <w:pPr>
              <w:pStyle w:val="BodyText1"/>
              <w:keepNext/>
              <w:keepLines/>
              <w:rPr>
                <w:b/>
              </w:rPr>
            </w:pPr>
          </w:p>
        </w:tc>
        <w:tc>
          <w:tcPr>
            <w:tcW w:w="4606" w:type="dxa"/>
          </w:tcPr>
          <w:p w:rsidR="009C076A" w:rsidRPr="009E7D4C" w:rsidRDefault="009C076A" w:rsidP="005079F5">
            <w:pPr>
              <w:pStyle w:val="BodyText1"/>
              <w:keepNext/>
              <w:keepLines/>
              <w:rPr>
                <w:b/>
              </w:rPr>
            </w:pPr>
          </w:p>
        </w:tc>
      </w:tr>
      <w:tr w:rsidR="00E170F1" w:rsidRPr="0069193B" w:rsidTr="004F5E4A">
        <w:tc>
          <w:tcPr>
            <w:tcW w:w="4606" w:type="dxa"/>
          </w:tcPr>
          <w:p w:rsidR="00E170F1" w:rsidRPr="0069193B" w:rsidRDefault="00E170F1" w:rsidP="005079F5">
            <w:pPr>
              <w:pStyle w:val="BodyText1"/>
              <w:keepNext/>
              <w:keepLines/>
            </w:pPr>
          </w:p>
        </w:tc>
        <w:tc>
          <w:tcPr>
            <w:tcW w:w="4606" w:type="dxa"/>
          </w:tcPr>
          <w:p w:rsidR="00E170F1" w:rsidRPr="009E7D4C" w:rsidRDefault="00E170F1" w:rsidP="005079F5">
            <w:pPr>
              <w:pStyle w:val="BodyText1"/>
              <w:keepNext/>
              <w:keepLines/>
            </w:pPr>
          </w:p>
        </w:tc>
      </w:tr>
      <w:tr w:rsidR="00E170F1" w:rsidRPr="0069193B" w:rsidTr="004F5E4A">
        <w:tc>
          <w:tcPr>
            <w:tcW w:w="4606" w:type="dxa"/>
          </w:tcPr>
          <w:p w:rsidR="00E170F1" w:rsidRPr="0069193B" w:rsidRDefault="00E170F1" w:rsidP="005079F5">
            <w:pPr>
              <w:pStyle w:val="BodyText1"/>
              <w:keepNext/>
              <w:keepLines/>
            </w:pPr>
            <w:r w:rsidRPr="0069193B">
              <w:t>____________________________________</w:t>
            </w:r>
          </w:p>
        </w:tc>
        <w:tc>
          <w:tcPr>
            <w:tcW w:w="4606" w:type="dxa"/>
          </w:tcPr>
          <w:p w:rsidR="00E170F1" w:rsidRPr="009E7D4C" w:rsidRDefault="00E170F1" w:rsidP="005079F5">
            <w:pPr>
              <w:pStyle w:val="BodyText1"/>
              <w:keepNext/>
              <w:keepLines/>
            </w:pPr>
            <w:r w:rsidRPr="009E7D4C">
              <w:t>____________________________________</w:t>
            </w:r>
          </w:p>
        </w:tc>
      </w:tr>
      <w:tr w:rsidR="00645A2A" w:rsidRPr="0069193B" w:rsidTr="004F5E4A">
        <w:trPr>
          <w:trHeight w:val="290"/>
        </w:trPr>
        <w:tc>
          <w:tcPr>
            <w:tcW w:w="4606" w:type="dxa"/>
          </w:tcPr>
          <w:p w:rsidR="00645A2A" w:rsidRPr="0069193B" w:rsidRDefault="00F96485" w:rsidP="00645A2A">
            <w:pPr>
              <w:pStyle w:val="BodyText1"/>
              <w:keepNext/>
              <w:keepLines/>
              <w:rPr>
                <w:highlight w:val="yellow"/>
              </w:rPr>
            </w:pPr>
            <w:r w:rsidRPr="0069193B">
              <w:t>MUDr. Jiří Kalenský, předseda představenstva</w:t>
            </w:r>
          </w:p>
        </w:tc>
        <w:tc>
          <w:tcPr>
            <w:tcW w:w="4606" w:type="dxa"/>
          </w:tcPr>
          <w:p w:rsidR="00645A2A" w:rsidRPr="009E7D4C" w:rsidRDefault="009E7D4C" w:rsidP="00F96485">
            <w:pPr>
              <w:pStyle w:val="BodyText1"/>
              <w:keepNext/>
              <w:keepLines/>
              <w:rPr>
                <w:highlight w:val="yellow"/>
              </w:rPr>
            </w:pPr>
            <w:r w:rsidRPr="009E7D4C">
              <w:t>[</w:t>
            </w:r>
            <w:r w:rsidRPr="009E7D4C">
              <w:rPr>
                <w:highlight w:val="yellow"/>
              </w:rPr>
              <w:t>DOPLNÍ DODAVATEL</w:t>
            </w:r>
            <w:r w:rsidRPr="009E7D4C">
              <w:t>]</w:t>
            </w:r>
          </w:p>
        </w:tc>
      </w:tr>
      <w:tr w:rsidR="00645A2A" w:rsidRPr="0069193B" w:rsidTr="00F96485">
        <w:trPr>
          <w:trHeight w:val="74"/>
        </w:trPr>
        <w:tc>
          <w:tcPr>
            <w:tcW w:w="4606" w:type="dxa"/>
          </w:tcPr>
          <w:p w:rsidR="00645A2A" w:rsidRPr="0069193B" w:rsidRDefault="00645A2A" w:rsidP="00645A2A">
            <w:pPr>
              <w:pStyle w:val="BodyText1"/>
              <w:keepNext/>
              <w:keepLines/>
            </w:pPr>
          </w:p>
          <w:p w:rsidR="00F96485" w:rsidRPr="0069193B" w:rsidRDefault="00F96485" w:rsidP="00645A2A">
            <w:pPr>
              <w:pStyle w:val="BodyText1"/>
              <w:keepNext/>
              <w:keepLines/>
            </w:pPr>
          </w:p>
        </w:tc>
        <w:tc>
          <w:tcPr>
            <w:tcW w:w="4606" w:type="dxa"/>
          </w:tcPr>
          <w:p w:rsidR="00645A2A" w:rsidRPr="009E7D4C" w:rsidRDefault="00645A2A" w:rsidP="00645A2A">
            <w:pPr>
              <w:pStyle w:val="BodyText1"/>
              <w:keepNext/>
              <w:keepLines/>
            </w:pPr>
          </w:p>
        </w:tc>
      </w:tr>
      <w:tr w:rsidR="00F96485" w:rsidRPr="0069193B" w:rsidTr="00F96485">
        <w:trPr>
          <w:trHeight w:val="74"/>
        </w:trPr>
        <w:tc>
          <w:tcPr>
            <w:tcW w:w="4606" w:type="dxa"/>
          </w:tcPr>
          <w:p w:rsidR="00F96485" w:rsidRPr="0069193B" w:rsidRDefault="00F96485" w:rsidP="00F96485">
            <w:pPr>
              <w:pStyle w:val="BodyText1"/>
              <w:keepNext/>
              <w:keepLines/>
            </w:pPr>
            <w:r w:rsidRPr="0069193B">
              <w:t>____________________________________</w:t>
            </w:r>
          </w:p>
          <w:p w:rsidR="00F96485" w:rsidRPr="0069193B" w:rsidRDefault="00F96485" w:rsidP="00F96485">
            <w:pPr>
              <w:pStyle w:val="BodyText1"/>
              <w:keepNext/>
              <w:keepLines/>
            </w:pPr>
            <w:r w:rsidRPr="0069193B">
              <w:t>Ing. Ota Krejčí, člen představenstva</w:t>
            </w:r>
          </w:p>
        </w:tc>
        <w:tc>
          <w:tcPr>
            <w:tcW w:w="4606" w:type="dxa"/>
          </w:tcPr>
          <w:p w:rsidR="00F96485" w:rsidRPr="009E7D4C" w:rsidRDefault="00F96485" w:rsidP="00F96485">
            <w:pPr>
              <w:pStyle w:val="BodyText1"/>
              <w:keepNext/>
              <w:keepLines/>
            </w:pPr>
            <w:r w:rsidRPr="009E7D4C">
              <w:t>____________________________________</w:t>
            </w:r>
          </w:p>
          <w:p w:rsidR="00F96485" w:rsidRPr="009E7D4C" w:rsidRDefault="009E7D4C" w:rsidP="00F96485">
            <w:pPr>
              <w:rPr>
                <w:lang w:val="cs-CZ"/>
              </w:rPr>
            </w:pPr>
            <w:r w:rsidRPr="009E7D4C">
              <w:t>[</w:t>
            </w:r>
            <w:r w:rsidRPr="009E7D4C">
              <w:rPr>
                <w:highlight w:val="yellow"/>
              </w:rPr>
              <w:t>DOPLNÍ DODAVATEL</w:t>
            </w:r>
            <w:r w:rsidRPr="009E7D4C">
              <w:t>]</w:t>
            </w:r>
          </w:p>
        </w:tc>
      </w:tr>
      <w:tr w:rsidR="00F96485" w:rsidRPr="0069193B" w:rsidTr="00F96485">
        <w:trPr>
          <w:trHeight w:val="74"/>
        </w:trPr>
        <w:tc>
          <w:tcPr>
            <w:tcW w:w="4606" w:type="dxa"/>
          </w:tcPr>
          <w:p w:rsidR="00F96485" w:rsidRPr="0069193B" w:rsidRDefault="00F96485" w:rsidP="00F96485">
            <w:pPr>
              <w:pStyle w:val="BodyText1"/>
              <w:keepNext/>
              <w:keepLines/>
            </w:pPr>
          </w:p>
        </w:tc>
        <w:tc>
          <w:tcPr>
            <w:tcW w:w="4606" w:type="dxa"/>
          </w:tcPr>
          <w:p w:rsidR="00F96485" w:rsidRPr="0069193B" w:rsidRDefault="00F96485" w:rsidP="00F96485">
            <w:pPr>
              <w:pStyle w:val="BodyText1"/>
              <w:keepNext/>
              <w:keepLines/>
            </w:pPr>
          </w:p>
        </w:tc>
      </w:tr>
    </w:tbl>
    <w:p w:rsidR="00F46581" w:rsidRPr="0069193B" w:rsidRDefault="00F46581" w:rsidP="00AF3B7E">
      <w:pPr>
        <w:widowControl w:val="0"/>
        <w:jc w:val="center"/>
        <w:rPr>
          <w:rFonts w:cs="Arial"/>
          <w:b/>
          <w:caps/>
          <w:color w:val="FFFF00"/>
          <w:spacing w:val="20"/>
          <w:sz w:val="16"/>
          <w:szCs w:val="16"/>
          <w:highlight w:val="red"/>
          <w:lang w:val="cs-CZ"/>
        </w:rPr>
      </w:pPr>
    </w:p>
    <w:p w:rsidR="00F46581" w:rsidRPr="0069193B" w:rsidRDefault="00F46581">
      <w:pPr>
        <w:rPr>
          <w:rFonts w:cs="Arial"/>
          <w:b/>
          <w:caps/>
          <w:color w:val="FFFF00"/>
          <w:spacing w:val="20"/>
          <w:sz w:val="16"/>
          <w:szCs w:val="16"/>
          <w:highlight w:val="red"/>
          <w:lang w:val="cs-CZ"/>
        </w:rPr>
      </w:pPr>
      <w:r w:rsidRPr="0069193B">
        <w:rPr>
          <w:rFonts w:cs="Arial"/>
          <w:b/>
          <w:caps/>
          <w:color w:val="FFFF00"/>
          <w:spacing w:val="20"/>
          <w:sz w:val="16"/>
          <w:szCs w:val="16"/>
          <w:highlight w:val="red"/>
          <w:lang w:val="cs-CZ"/>
        </w:rPr>
        <w:br w:type="page"/>
      </w:r>
    </w:p>
    <w:p w:rsidR="0069193B" w:rsidRDefault="0069193B" w:rsidP="0069193B">
      <w:pPr>
        <w:spacing w:line="276" w:lineRule="auto"/>
        <w:jc w:val="center"/>
        <w:rPr>
          <w:b/>
          <w:sz w:val="22"/>
          <w:szCs w:val="28"/>
          <w:lang w:val="cs-CZ"/>
        </w:rPr>
      </w:pPr>
      <w:bookmarkStart w:id="38" w:name="Příloha2"/>
      <w:r w:rsidRPr="0069193B">
        <w:rPr>
          <w:b/>
          <w:sz w:val="22"/>
          <w:szCs w:val="28"/>
          <w:lang w:val="cs-CZ"/>
        </w:rPr>
        <w:lastRenderedPageBreak/>
        <w:t xml:space="preserve">Příloha č. </w:t>
      </w:r>
      <w:r w:rsidR="00C37331">
        <w:rPr>
          <w:b/>
          <w:sz w:val="22"/>
          <w:szCs w:val="28"/>
          <w:lang w:val="cs-CZ"/>
        </w:rPr>
        <w:t>1</w:t>
      </w:r>
    </w:p>
    <w:p w:rsidR="006274C8" w:rsidRDefault="008A626D" w:rsidP="00D2260B">
      <w:pPr>
        <w:widowControl w:val="0"/>
        <w:tabs>
          <w:tab w:val="left" w:pos="1418"/>
        </w:tabs>
        <w:autoSpaceDE w:val="0"/>
        <w:autoSpaceDN w:val="0"/>
        <w:adjustRightInd w:val="0"/>
        <w:spacing w:before="80" w:after="80"/>
        <w:jc w:val="center"/>
        <w:rPr>
          <w:rFonts w:cstheme="minorHAnsi"/>
          <w:b/>
          <w:bCs/>
          <w:sz w:val="22"/>
          <w:lang w:val="cs-CZ"/>
        </w:rPr>
      </w:pPr>
      <w:r w:rsidRPr="006274C8">
        <w:rPr>
          <w:rFonts w:cstheme="minorHAnsi"/>
          <w:b/>
          <w:bCs/>
          <w:sz w:val="22"/>
          <w:lang w:val="cs-CZ"/>
        </w:rPr>
        <w:t xml:space="preserve">Technická specifikace </w:t>
      </w:r>
      <w:r w:rsidR="00DD6A2D" w:rsidRPr="006274C8">
        <w:rPr>
          <w:rFonts w:cstheme="minorHAnsi"/>
          <w:b/>
          <w:bCs/>
          <w:sz w:val="22"/>
          <w:lang w:val="cs-CZ"/>
        </w:rPr>
        <w:t>WIFI</w:t>
      </w:r>
      <w:r w:rsidRPr="006274C8">
        <w:rPr>
          <w:rFonts w:cstheme="minorHAnsi"/>
          <w:b/>
          <w:bCs/>
          <w:sz w:val="22"/>
          <w:lang w:val="cs-CZ"/>
        </w:rPr>
        <w:t xml:space="preserve"> - část B</w:t>
      </w:r>
      <w:r w:rsidR="007D17F6" w:rsidRPr="006274C8">
        <w:rPr>
          <w:rFonts w:cstheme="minorHAnsi"/>
          <w:b/>
          <w:bCs/>
          <w:sz w:val="22"/>
          <w:lang w:val="cs-CZ"/>
        </w:rPr>
        <w:t xml:space="preserve"> </w:t>
      </w:r>
    </w:p>
    <w:p w:rsidR="008A626D" w:rsidRDefault="007D17F6" w:rsidP="00D2260B">
      <w:pPr>
        <w:widowControl w:val="0"/>
        <w:tabs>
          <w:tab w:val="left" w:pos="1418"/>
        </w:tabs>
        <w:autoSpaceDE w:val="0"/>
        <w:autoSpaceDN w:val="0"/>
        <w:adjustRightInd w:val="0"/>
        <w:spacing w:before="80" w:after="80"/>
        <w:jc w:val="center"/>
        <w:rPr>
          <w:rFonts w:cstheme="minorHAnsi"/>
          <w:b/>
          <w:bCs/>
          <w:sz w:val="22"/>
          <w:lang w:val="cs-CZ"/>
        </w:rPr>
      </w:pPr>
      <w:r w:rsidRPr="006274C8">
        <w:rPr>
          <w:rFonts w:cstheme="minorHAnsi"/>
          <w:b/>
          <w:bCs/>
          <w:sz w:val="22"/>
          <w:lang w:val="cs-CZ"/>
        </w:rPr>
        <w:t>(Svazek 1 - Příloha 1 ze zadávací dokumentace)</w:t>
      </w:r>
    </w:p>
    <w:p w:rsidR="00864608" w:rsidRPr="00864608" w:rsidRDefault="00864608" w:rsidP="00DF3C3C">
      <w:pPr>
        <w:widowControl w:val="0"/>
        <w:tabs>
          <w:tab w:val="left" w:pos="1418"/>
        </w:tabs>
        <w:autoSpaceDE w:val="0"/>
        <w:autoSpaceDN w:val="0"/>
        <w:adjustRightInd w:val="0"/>
        <w:spacing w:before="80" w:after="80"/>
        <w:jc w:val="center"/>
        <w:rPr>
          <w:sz w:val="22"/>
          <w:szCs w:val="28"/>
          <w:lang w:val="cs-CZ"/>
        </w:rPr>
      </w:pPr>
      <w:r>
        <w:rPr>
          <w:sz w:val="22"/>
          <w:szCs w:val="28"/>
          <w:lang w:val="cs-CZ"/>
        </w:rPr>
        <w:t>(tvoří volnou přílohu)</w:t>
      </w:r>
    </w:p>
    <w:bookmarkEnd w:id="38"/>
    <w:p w:rsidR="00566BC3" w:rsidRDefault="00566BC3" w:rsidP="0069193B">
      <w:pPr>
        <w:rPr>
          <w:rFonts w:asciiTheme="majorHAnsi" w:hAnsiTheme="majorHAnsi"/>
          <w:szCs w:val="18"/>
          <w:lang w:val="cs-CZ"/>
        </w:rPr>
      </w:pPr>
    </w:p>
    <w:p w:rsidR="0069193B" w:rsidRPr="0069193B" w:rsidRDefault="0069193B">
      <w:pPr>
        <w:rPr>
          <w:rFonts w:cstheme="minorHAnsi"/>
          <w:b/>
          <w:bCs/>
          <w:sz w:val="22"/>
          <w:lang w:val="cs-CZ"/>
        </w:rPr>
      </w:pPr>
      <w:r w:rsidRPr="0069193B">
        <w:rPr>
          <w:rFonts w:cstheme="minorHAnsi"/>
          <w:b/>
          <w:bCs/>
          <w:sz w:val="22"/>
          <w:lang w:val="cs-CZ"/>
        </w:rPr>
        <w:br w:type="page"/>
      </w:r>
    </w:p>
    <w:p w:rsidR="00C07D6E" w:rsidRPr="0069193B" w:rsidRDefault="00C07D6E" w:rsidP="00C07D6E">
      <w:pPr>
        <w:widowControl w:val="0"/>
        <w:tabs>
          <w:tab w:val="left" w:pos="1418"/>
        </w:tabs>
        <w:autoSpaceDE w:val="0"/>
        <w:autoSpaceDN w:val="0"/>
        <w:adjustRightInd w:val="0"/>
        <w:spacing w:before="80" w:after="80"/>
        <w:jc w:val="center"/>
        <w:rPr>
          <w:rFonts w:cstheme="minorHAnsi"/>
          <w:b/>
          <w:bCs/>
          <w:sz w:val="22"/>
          <w:lang w:val="cs-CZ"/>
        </w:rPr>
      </w:pPr>
      <w:bookmarkStart w:id="39" w:name="Příloha3"/>
      <w:r w:rsidRPr="0069193B">
        <w:rPr>
          <w:rFonts w:cstheme="minorHAnsi"/>
          <w:b/>
          <w:bCs/>
          <w:sz w:val="22"/>
          <w:lang w:val="cs-CZ"/>
        </w:rPr>
        <w:lastRenderedPageBreak/>
        <w:t xml:space="preserve">Příloha č. </w:t>
      </w:r>
      <w:r w:rsidR="00C37331">
        <w:rPr>
          <w:rFonts w:cstheme="minorHAnsi"/>
          <w:b/>
          <w:bCs/>
          <w:sz w:val="22"/>
          <w:lang w:val="cs-CZ"/>
        </w:rPr>
        <w:t>2</w:t>
      </w:r>
    </w:p>
    <w:bookmarkEnd w:id="39"/>
    <w:p w:rsidR="00C07D6E" w:rsidRPr="0069193B" w:rsidRDefault="00C07D6E" w:rsidP="00C07D6E">
      <w:pPr>
        <w:widowControl w:val="0"/>
        <w:tabs>
          <w:tab w:val="left" w:pos="1418"/>
        </w:tabs>
        <w:autoSpaceDE w:val="0"/>
        <w:autoSpaceDN w:val="0"/>
        <w:adjustRightInd w:val="0"/>
        <w:spacing w:before="80" w:after="80"/>
        <w:jc w:val="center"/>
        <w:rPr>
          <w:rFonts w:cstheme="minorHAnsi"/>
          <w:b/>
          <w:bCs/>
          <w:sz w:val="22"/>
          <w:lang w:val="cs-CZ"/>
        </w:rPr>
      </w:pPr>
      <w:r w:rsidRPr="0069193B">
        <w:rPr>
          <w:rFonts w:cstheme="minorHAnsi"/>
          <w:b/>
          <w:bCs/>
          <w:sz w:val="22"/>
          <w:lang w:val="cs-CZ"/>
        </w:rPr>
        <w:t>Seznam Poddodavatelů</w:t>
      </w:r>
    </w:p>
    <w:p w:rsidR="002B3643" w:rsidRPr="00112DC5" w:rsidRDefault="002B3643" w:rsidP="002B3643">
      <w:pPr>
        <w:widowControl w:val="0"/>
        <w:tabs>
          <w:tab w:val="left" w:pos="1418"/>
        </w:tabs>
        <w:autoSpaceDE w:val="0"/>
        <w:autoSpaceDN w:val="0"/>
        <w:adjustRightInd w:val="0"/>
        <w:spacing w:before="80" w:after="80"/>
        <w:jc w:val="center"/>
        <w:rPr>
          <w:rFonts w:cstheme="minorHAnsi"/>
          <w:bCs/>
          <w:sz w:val="22"/>
          <w:lang w:val="cs-CZ"/>
        </w:rPr>
      </w:pPr>
      <w:r w:rsidRPr="00112DC5">
        <w:rPr>
          <w:rFonts w:cstheme="minorHAnsi"/>
          <w:bCs/>
          <w:sz w:val="22"/>
          <w:highlight w:val="yellow"/>
          <w:lang w:val="cs-CZ"/>
        </w:rPr>
        <w:t>[Doplní dodavatel dle vzoru ze ZD]</w:t>
      </w:r>
    </w:p>
    <w:p w:rsidR="0069193B" w:rsidRDefault="0069193B" w:rsidP="0069193B">
      <w:pPr>
        <w:widowControl w:val="0"/>
        <w:rPr>
          <w:rFonts w:cs="Arial"/>
          <w:b/>
          <w:caps/>
          <w:color w:val="FFFF00"/>
          <w:spacing w:val="20"/>
          <w:sz w:val="16"/>
          <w:szCs w:val="16"/>
          <w:highlight w:val="red"/>
          <w:lang w:val="cs-CZ"/>
        </w:rPr>
      </w:pPr>
    </w:p>
    <w:p w:rsidR="005B35F4" w:rsidRDefault="005B35F4" w:rsidP="0069193B">
      <w:pPr>
        <w:widowControl w:val="0"/>
        <w:rPr>
          <w:rFonts w:cs="Arial"/>
          <w:b/>
          <w:caps/>
          <w:color w:val="FFFF00"/>
          <w:spacing w:val="20"/>
          <w:sz w:val="16"/>
          <w:szCs w:val="16"/>
          <w:highlight w:val="red"/>
          <w:lang w:val="cs-CZ"/>
        </w:rPr>
      </w:pPr>
    </w:p>
    <w:p w:rsidR="005B35F4" w:rsidRDefault="005B35F4">
      <w:pPr>
        <w:rPr>
          <w:rFonts w:cs="Arial"/>
          <w:b/>
          <w:caps/>
          <w:color w:val="FFFF00"/>
          <w:spacing w:val="20"/>
          <w:sz w:val="16"/>
          <w:szCs w:val="16"/>
          <w:highlight w:val="red"/>
          <w:lang w:val="cs-CZ"/>
        </w:rPr>
      </w:pPr>
      <w:r>
        <w:rPr>
          <w:rFonts w:cs="Arial"/>
          <w:b/>
          <w:caps/>
          <w:color w:val="FFFF00"/>
          <w:spacing w:val="20"/>
          <w:sz w:val="16"/>
          <w:szCs w:val="16"/>
          <w:highlight w:val="red"/>
          <w:lang w:val="cs-CZ"/>
        </w:rPr>
        <w:br w:type="page"/>
      </w:r>
    </w:p>
    <w:p w:rsidR="005B35F4" w:rsidRPr="0069193B" w:rsidRDefault="005B35F4" w:rsidP="005B35F4">
      <w:pPr>
        <w:widowControl w:val="0"/>
        <w:tabs>
          <w:tab w:val="left" w:pos="1418"/>
        </w:tabs>
        <w:autoSpaceDE w:val="0"/>
        <w:autoSpaceDN w:val="0"/>
        <w:adjustRightInd w:val="0"/>
        <w:spacing w:before="80" w:after="80"/>
        <w:jc w:val="center"/>
        <w:rPr>
          <w:rFonts w:cstheme="minorHAnsi"/>
          <w:b/>
          <w:bCs/>
          <w:sz w:val="22"/>
          <w:lang w:val="cs-CZ"/>
        </w:rPr>
      </w:pPr>
      <w:bookmarkStart w:id="40" w:name="Příloha4"/>
      <w:r w:rsidRPr="0069193B">
        <w:rPr>
          <w:rFonts w:cstheme="minorHAnsi"/>
          <w:b/>
          <w:bCs/>
          <w:sz w:val="22"/>
          <w:lang w:val="cs-CZ"/>
        </w:rPr>
        <w:lastRenderedPageBreak/>
        <w:t xml:space="preserve">Příloha č. </w:t>
      </w:r>
      <w:r w:rsidR="00C37331">
        <w:rPr>
          <w:rFonts w:cstheme="minorHAnsi"/>
          <w:b/>
          <w:bCs/>
          <w:sz w:val="22"/>
          <w:lang w:val="cs-CZ"/>
        </w:rPr>
        <w:t>3</w:t>
      </w:r>
    </w:p>
    <w:bookmarkEnd w:id="40"/>
    <w:p w:rsidR="00C50D03" w:rsidRDefault="00C50D03" w:rsidP="00C50D03">
      <w:pPr>
        <w:widowControl w:val="0"/>
        <w:jc w:val="center"/>
        <w:rPr>
          <w:rFonts w:cs="Arial"/>
          <w:b/>
          <w:caps/>
          <w:color w:val="FFFF00"/>
          <w:spacing w:val="20"/>
          <w:sz w:val="16"/>
          <w:szCs w:val="16"/>
          <w:highlight w:val="red"/>
          <w:lang w:val="cs-CZ"/>
        </w:rPr>
      </w:pPr>
      <w:r w:rsidRPr="009323B0">
        <w:rPr>
          <w:rFonts w:cstheme="minorHAnsi"/>
          <w:b/>
          <w:bCs/>
          <w:sz w:val="22"/>
          <w:lang w:val="cs-CZ"/>
        </w:rPr>
        <w:t>Podrobný popis technického řešení Dodavatele</w:t>
      </w:r>
    </w:p>
    <w:p w:rsidR="005B35F4" w:rsidRPr="005B35F4" w:rsidRDefault="00C50D03" w:rsidP="00C50D03">
      <w:pPr>
        <w:widowControl w:val="0"/>
        <w:tabs>
          <w:tab w:val="left" w:pos="1418"/>
        </w:tabs>
        <w:autoSpaceDE w:val="0"/>
        <w:autoSpaceDN w:val="0"/>
        <w:adjustRightInd w:val="0"/>
        <w:spacing w:before="80" w:after="80"/>
        <w:jc w:val="center"/>
        <w:rPr>
          <w:rFonts w:cstheme="minorHAnsi"/>
          <w:bCs/>
          <w:i/>
          <w:sz w:val="22"/>
          <w:lang w:val="cs-CZ"/>
        </w:rPr>
      </w:pPr>
      <w:r w:rsidRPr="005B35F4">
        <w:rPr>
          <w:rFonts w:cstheme="minorHAnsi"/>
          <w:bCs/>
          <w:i/>
          <w:sz w:val="22"/>
          <w:lang w:val="cs-CZ"/>
        </w:rPr>
        <w:t xml:space="preserve"> </w:t>
      </w:r>
      <w:r w:rsidR="005B35F4" w:rsidRPr="00CF348F">
        <w:rPr>
          <w:rFonts w:cstheme="minorHAnsi"/>
          <w:bCs/>
          <w:i/>
          <w:sz w:val="22"/>
          <w:highlight w:val="yellow"/>
          <w:lang w:val="cs-CZ"/>
        </w:rPr>
        <w:t>(tvoří volnou přílohu)</w:t>
      </w:r>
    </w:p>
    <w:p w:rsidR="00566BC3" w:rsidRDefault="00566BC3"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Pr="0069193B" w:rsidRDefault="009323B0" w:rsidP="0069193B">
      <w:pPr>
        <w:widowControl w:val="0"/>
        <w:rPr>
          <w:rFonts w:cs="Arial"/>
          <w:b/>
          <w:caps/>
          <w:color w:val="FFFF00"/>
          <w:spacing w:val="20"/>
          <w:sz w:val="16"/>
          <w:szCs w:val="16"/>
          <w:highlight w:val="red"/>
          <w:lang w:val="cs-CZ"/>
        </w:rPr>
      </w:pPr>
      <w:bookmarkStart w:id="41" w:name="_GoBack"/>
      <w:bookmarkEnd w:id="41"/>
    </w:p>
    <w:sectPr w:rsidR="009323B0" w:rsidRPr="0069193B" w:rsidSect="00222AE0">
      <w:headerReference w:type="default" r:id="rId14"/>
      <w:footerReference w:type="default" r:id="rId15"/>
      <w:footerReference w:type="first" r:id="rId16"/>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187" w:rsidRDefault="007C3187">
      <w:r>
        <w:separator/>
      </w:r>
    </w:p>
    <w:p w:rsidR="007C3187" w:rsidRDefault="007C3187"/>
  </w:endnote>
  <w:endnote w:type="continuationSeparator" w:id="0">
    <w:p w:rsidR="007C3187" w:rsidRDefault="007C3187">
      <w:r>
        <w:continuationSeparator/>
      </w:r>
    </w:p>
    <w:p w:rsidR="007C3187" w:rsidRDefault="007C3187"/>
  </w:endnote>
  <w:endnote w:type="continuationNotice" w:id="1">
    <w:p w:rsidR="007C3187" w:rsidRDefault="007C31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5263471"/>
      <w:docPartObj>
        <w:docPartGallery w:val="Page Numbers (Bottom of Page)"/>
        <w:docPartUnique/>
      </w:docPartObj>
    </w:sdtPr>
    <w:sdtEndPr>
      <w:rPr>
        <w:noProof/>
        <w:sz w:val="12"/>
      </w:rPr>
    </w:sdtEndPr>
    <w:sdtContent>
      <w:sdt>
        <w:sdtPr>
          <w:id w:val="738517845"/>
          <w:docPartObj>
            <w:docPartGallery w:val="Page Numbers (Top of Page)"/>
            <w:docPartUnique/>
          </w:docPartObj>
        </w:sdtPr>
        <w:sdtEndPr>
          <w:rPr>
            <w:sz w:val="12"/>
          </w:rPr>
        </w:sdtEndPr>
        <w:sdtContent>
          <w:p w:rsidR="00677FC2" w:rsidRPr="00AF3B7E" w:rsidRDefault="00FE5D6C" w:rsidP="00AF3B7E">
            <w:pPr>
              <w:pStyle w:val="Zpat"/>
              <w:rPr>
                <w:sz w:val="12"/>
              </w:rPr>
            </w:pPr>
            <w:r w:rsidRPr="00AF3B7E">
              <w:rPr>
                <w:bCs/>
                <w:sz w:val="14"/>
                <w:szCs w:val="20"/>
              </w:rPr>
              <w:fldChar w:fldCharType="begin"/>
            </w:r>
            <w:r w:rsidR="00677FC2" w:rsidRPr="00AF3B7E">
              <w:rPr>
                <w:bCs/>
                <w:sz w:val="14"/>
                <w:szCs w:val="20"/>
              </w:rPr>
              <w:instrText xml:space="preserve"> PAGE </w:instrText>
            </w:r>
            <w:r w:rsidRPr="00AF3B7E">
              <w:rPr>
                <w:bCs/>
                <w:sz w:val="14"/>
                <w:szCs w:val="20"/>
              </w:rPr>
              <w:fldChar w:fldCharType="separate"/>
            </w:r>
            <w:r w:rsidR="001A420D">
              <w:rPr>
                <w:bCs/>
                <w:noProof/>
                <w:sz w:val="14"/>
                <w:szCs w:val="20"/>
              </w:rPr>
              <w:t>18</w:t>
            </w:r>
            <w:r w:rsidRPr="00AF3B7E">
              <w:rPr>
                <w:bCs/>
                <w:sz w:val="14"/>
                <w:szCs w:val="20"/>
              </w:rPr>
              <w:fldChar w:fldCharType="end"/>
            </w:r>
            <w:r w:rsidR="00677FC2" w:rsidRPr="00AF3B7E">
              <w:rPr>
                <w:bCs/>
                <w:sz w:val="14"/>
                <w:szCs w:val="20"/>
              </w:rPr>
              <w:t>/</w:t>
            </w:r>
            <w:r w:rsidRPr="00AF3B7E">
              <w:rPr>
                <w:bCs/>
                <w:sz w:val="14"/>
                <w:szCs w:val="20"/>
              </w:rPr>
              <w:fldChar w:fldCharType="begin"/>
            </w:r>
            <w:r w:rsidR="00677FC2" w:rsidRPr="00AF3B7E">
              <w:rPr>
                <w:bCs/>
                <w:sz w:val="14"/>
                <w:szCs w:val="20"/>
              </w:rPr>
              <w:instrText xml:space="preserve"> NUMPAGES  </w:instrText>
            </w:r>
            <w:r w:rsidRPr="00AF3B7E">
              <w:rPr>
                <w:bCs/>
                <w:sz w:val="14"/>
                <w:szCs w:val="20"/>
              </w:rPr>
              <w:fldChar w:fldCharType="separate"/>
            </w:r>
            <w:r w:rsidR="001A420D">
              <w:rPr>
                <w:bCs/>
                <w:noProof/>
                <w:sz w:val="14"/>
                <w:szCs w:val="20"/>
              </w:rPr>
              <w:t>18</w:t>
            </w:r>
            <w:r w:rsidRPr="00AF3B7E">
              <w:rPr>
                <w:bCs/>
                <w:sz w:val="14"/>
                <w:szCs w:val="20"/>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FC2" w:rsidRPr="000F0092" w:rsidRDefault="001A420D">
    <w:pPr>
      <w:pStyle w:val="Zpat"/>
      <w:rPr>
        <w:sz w:val="12"/>
      </w:rPr>
    </w:pPr>
    <w:sdt>
      <w:sdtPr>
        <w:id w:val="-1317878851"/>
        <w:docPartObj>
          <w:docPartGallery w:val="Page Numbers (Top of Page)"/>
          <w:docPartUnique/>
        </w:docPartObj>
      </w:sdtPr>
      <w:sdtEndPr>
        <w:rPr>
          <w:sz w:val="12"/>
        </w:rPr>
      </w:sdtEndPr>
      <w:sdtContent>
        <w:r w:rsidR="00FE5D6C" w:rsidRPr="00AF3B7E">
          <w:rPr>
            <w:bCs/>
            <w:sz w:val="14"/>
            <w:szCs w:val="20"/>
          </w:rPr>
          <w:fldChar w:fldCharType="begin"/>
        </w:r>
        <w:r w:rsidR="00677FC2" w:rsidRPr="00AF3B7E">
          <w:rPr>
            <w:bCs/>
            <w:sz w:val="14"/>
            <w:szCs w:val="20"/>
          </w:rPr>
          <w:instrText xml:space="preserve"> PAGE </w:instrText>
        </w:r>
        <w:r w:rsidR="00FE5D6C" w:rsidRPr="00AF3B7E">
          <w:rPr>
            <w:bCs/>
            <w:sz w:val="14"/>
            <w:szCs w:val="20"/>
          </w:rPr>
          <w:fldChar w:fldCharType="separate"/>
        </w:r>
        <w:r>
          <w:rPr>
            <w:bCs/>
            <w:noProof/>
            <w:sz w:val="14"/>
            <w:szCs w:val="20"/>
          </w:rPr>
          <w:t>1</w:t>
        </w:r>
        <w:r w:rsidR="00FE5D6C" w:rsidRPr="00AF3B7E">
          <w:rPr>
            <w:bCs/>
            <w:sz w:val="14"/>
            <w:szCs w:val="20"/>
          </w:rPr>
          <w:fldChar w:fldCharType="end"/>
        </w:r>
        <w:r w:rsidR="00677FC2" w:rsidRPr="00AF3B7E">
          <w:rPr>
            <w:bCs/>
            <w:sz w:val="14"/>
            <w:szCs w:val="20"/>
          </w:rPr>
          <w:t>/</w:t>
        </w:r>
        <w:r w:rsidR="00FE5D6C" w:rsidRPr="00AF3B7E">
          <w:rPr>
            <w:bCs/>
            <w:sz w:val="14"/>
            <w:szCs w:val="20"/>
          </w:rPr>
          <w:fldChar w:fldCharType="begin"/>
        </w:r>
        <w:r w:rsidR="00677FC2" w:rsidRPr="00AF3B7E">
          <w:rPr>
            <w:bCs/>
            <w:sz w:val="14"/>
            <w:szCs w:val="20"/>
          </w:rPr>
          <w:instrText xml:space="preserve"> NUMPAGES  </w:instrText>
        </w:r>
        <w:r w:rsidR="00FE5D6C" w:rsidRPr="00AF3B7E">
          <w:rPr>
            <w:bCs/>
            <w:sz w:val="14"/>
            <w:szCs w:val="20"/>
          </w:rPr>
          <w:fldChar w:fldCharType="separate"/>
        </w:r>
        <w:r>
          <w:rPr>
            <w:bCs/>
            <w:noProof/>
            <w:sz w:val="14"/>
            <w:szCs w:val="20"/>
          </w:rPr>
          <w:t>5</w:t>
        </w:r>
        <w:r w:rsidR="00FE5D6C" w:rsidRPr="00AF3B7E">
          <w:rPr>
            <w:bCs/>
            <w:sz w:val="14"/>
            <w:szCs w:val="20"/>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187" w:rsidRDefault="007C3187">
      <w:r>
        <w:separator/>
      </w:r>
    </w:p>
    <w:p w:rsidR="007C3187" w:rsidRDefault="007C3187"/>
  </w:footnote>
  <w:footnote w:type="continuationSeparator" w:id="0">
    <w:p w:rsidR="007C3187" w:rsidRDefault="007C3187">
      <w:r>
        <w:continuationSeparator/>
      </w:r>
    </w:p>
    <w:p w:rsidR="007C3187" w:rsidRDefault="007C3187"/>
  </w:footnote>
  <w:footnote w:type="continuationNotice" w:id="1">
    <w:p w:rsidR="007C3187" w:rsidRDefault="007C318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FC2" w:rsidRPr="00624DC2" w:rsidRDefault="00677FC2">
    <w:pPr>
      <w:pStyle w:val="Zhlav"/>
      <w:tabs>
        <w:tab w:val="left" w:pos="709"/>
      </w:tabs>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32AC3"/>
    <w:multiLevelType w:val="hybridMultilevel"/>
    <w:tmpl w:val="4748299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nsid w:val="06B33B45"/>
    <w:multiLevelType w:val="hybridMultilevel"/>
    <w:tmpl w:val="3198E03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nsid w:val="07922AAC"/>
    <w:multiLevelType w:val="multilevel"/>
    <w:tmpl w:val="813A213E"/>
    <w:lvl w:ilvl="0">
      <w:start w:val="1"/>
      <w:numFmt w:val="lowerLetter"/>
      <w:lvlText w:val="%1)"/>
      <w:lvlJc w:val="left"/>
      <w:pPr>
        <w:ind w:left="1429" w:firstLine="1069"/>
      </w:pPr>
    </w:lvl>
    <w:lvl w:ilvl="1">
      <w:start w:val="1"/>
      <w:numFmt w:val="lowerLetter"/>
      <w:lvlText w:val="%2."/>
      <w:lvlJc w:val="left"/>
      <w:pPr>
        <w:ind w:left="2149" w:firstLine="1789"/>
      </w:pPr>
    </w:lvl>
    <w:lvl w:ilvl="2">
      <w:start w:val="1"/>
      <w:numFmt w:val="lowerRoman"/>
      <w:lvlText w:val="%3."/>
      <w:lvlJc w:val="right"/>
      <w:pPr>
        <w:ind w:left="2869" w:firstLine="2689"/>
      </w:pPr>
    </w:lvl>
    <w:lvl w:ilvl="3">
      <w:start w:val="1"/>
      <w:numFmt w:val="decimal"/>
      <w:lvlText w:val="%4."/>
      <w:lvlJc w:val="left"/>
      <w:pPr>
        <w:ind w:left="3589" w:firstLine="3229"/>
      </w:pPr>
    </w:lvl>
    <w:lvl w:ilvl="4">
      <w:start w:val="1"/>
      <w:numFmt w:val="lowerLetter"/>
      <w:lvlText w:val="%5."/>
      <w:lvlJc w:val="left"/>
      <w:pPr>
        <w:ind w:left="4309" w:firstLine="3949"/>
      </w:pPr>
    </w:lvl>
    <w:lvl w:ilvl="5">
      <w:start w:val="1"/>
      <w:numFmt w:val="lowerRoman"/>
      <w:lvlText w:val="%6."/>
      <w:lvlJc w:val="right"/>
      <w:pPr>
        <w:ind w:left="5029" w:firstLine="4849"/>
      </w:pPr>
    </w:lvl>
    <w:lvl w:ilvl="6">
      <w:start w:val="1"/>
      <w:numFmt w:val="decimal"/>
      <w:lvlText w:val="%7."/>
      <w:lvlJc w:val="left"/>
      <w:pPr>
        <w:ind w:left="5749" w:firstLine="5389"/>
      </w:pPr>
    </w:lvl>
    <w:lvl w:ilvl="7">
      <w:start w:val="1"/>
      <w:numFmt w:val="lowerLetter"/>
      <w:lvlText w:val="%8."/>
      <w:lvlJc w:val="left"/>
      <w:pPr>
        <w:ind w:left="6469" w:firstLine="6109"/>
      </w:pPr>
    </w:lvl>
    <w:lvl w:ilvl="8">
      <w:start w:val="1"/>
      <w:numFmt w:val="lowerRoman"/>
      <w:lvlText w:val="%9."/>
      <w:lvlJc w:val="right"/>
      <w:pPr>
        <w:ind w:left="7189" w:firstLine="7009"/>
      </w:pPr>
    </w:lvl>
  </w:abstractNum>
  <w:abstractNum w:abstractNumId="3">
    <w:nsid w:val="09DD1B3F"/>
    <w:multiLevelType w:val="hybridMultilevel"/>
    <w:tmpl w:val="0972A6D0"/>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4">
    <w:nsid w:val="15A2249F"/>
    <w:multiLevelType w:val="hybridMultilevel"/>
    <w:tmpl w:val="46CC8AFE"/>
    <w:lvl w:ilvl="0" w:tplc="9034B83A">
      <w:start w:val="1"/>
      <w:numFmt w:val="bullet"/>
      <w:pStyle w:val="Bulletslevel2"/>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1976772B"/>
    <w:multiLevelType w:val="multilevel"/>
    <w:tmpl w:val="6AE07C8A"/>
    <w:numStyleLink w:val="Cislovaniparagrafu"/>
  </w:abstractNum>
  <w:abstractNum w:abstractNumId="6">
    <w:nsid w:val="1D8A67C4"/>
    <w:multiLevelType w:val="hybridMultilevel"/>
    <w:tmpl w:val="1ED8BB20"/>
    <w:lvl w:ilvl="0" w:tplc="BE4289E2">
      <w:start w:val="1"/>
      <w:numFmt w:val="bullet"/>
      <w:pStyle w:val="SidebarBulletText2"/>
      <w:lvlText w:val="−"/>
      <w:lvlJc w:val="left"/>
      <w:pPr>
        <w:ind w:left="950" w:hanging="360"/>
      </w:pPr>
      <w:rPr>
        <w:rFonts w:ascii="Arial" w:hAnsi="Arial" w:hint="default"/>
        <w:b w:val="0"/>
        <w:i w:val="0"/>
        <w:color w:val="auto"/>
        <w:sz w:val="19"/>
      </w:rPr>
    </w:lvl>
    <w:lvl w:ilvl="1" w:tplc="04090003" w:tentative="1">
      <w:start w:val="1"/>
      <w:numFmt w:val="bullet"/>
      <w:lvlText w:val="o"/>
      <w:lvlJc w:val="left"/>
      <w:pPr>
        <w:ind w:left="1670" w:hanging="360"/>
      </w:pPr>
      <w:rPr>
        <w:rFonts w:ascii="Courier New" w:hAnsi="Courier New" w:cs="Courier New" w:hint="default"/>
      </w:rPr>
    </w:lvl>
    <w:lvl w:ilvl="2" w:tplc="04090005" w:tentative="1">
      <w:start w:val="1"/>
      <w:numFmt w:val="bullet"/>
      <w:lvlText w:val=""/>
      <w:lvlJc w:val="left"/>
      <w:pPr>
        <w:ind w:left="2390" w:hanging="360"/>
      </w:pPr>
      <w:rPr>
        <w:rFonts w:ascii="Wingdings" w:hAnsi="Wingdings" w:hint="default"/>
      </w:rPr>
    </w:lvl>
    <w:lvl w:ilvl="3" w:tplc="04090001" w:tentative="1">
      <w:start w:val="1"/>
      <w:numFmt w:val="bullet"/>
      <w:lvlText w:val=""/>
      <w:lvlJc w:val="left"/>
      <w:pPr>
        <w:ind w:left="3110" w:hanging="360"/>
      </w:pPr>
      <w:rPr>
        <w:rFonts w:ascii="Symbol" w:hAnsi="Symbol" w:hint="default"/>
      </w:rPr>
    </w:lvl>
    <w:lvl w:ilvl="4" w:tplc="04090003" w:tentative="1">
      <w:start w:val="1"/>
      <w:numFmt w:val="bullet"/>
      <w:lvlText w:val="o"/>
      <w:lvlJc w:val="left"/>
      <w:pPr>
        <w:ind w:left="3830" w:hanging="360"/>
      </w:pPr>
      <w:rPr>
        <w:rFonts w:ascii="Courier New" w:hAnsi="Courier New" w:cs="Courier New" w:hint="default"/>
      </w:rPr>
    </w:lvl>
    <w:lvl w:ilvl="5" w:tplc="04090005" w:tentative="1">
      <w:start w:val="1"/>
      <w:numFmt w:val="bullet"/>
      <w:lvlText w:val=""/>
      <w:lvlJc w:val="left"/>
      <w:pPr>
        <w:ind w:left="4550" w:hanging="360"/>
      </w:pPr>
      <w:rPr>
        <w:rFonts w:ascii="Wingdings" w:hAnsi="Wingdings" w:hint="default"/>
      </w:rPr>
    </w:lvl>
    <w:lvl w:ilvl="6" w:tplc="04090001" w:tentative="1">
      <w:start w:val="1"/>
      <w:numFmt w:val="bullet"/>
      <w:lvlText w:val=""/>
      <w:lvlJc w:val="left"/>
      <w:pPr>
        <w:ind w:left="5270" w:hanging="360"/>
      </w:pPr>
      <w:rPr>
        <w:rFonts w:ascii="Symbol" w:hAnsi="Symbol" w:hint="default"/>
      </w:rPr>
    </w:lvl>
    <w:lvl w:ilvl="7" w:tplc="04090003" w:tentative="1">
      <w:start w:val="1"/>
      <w:numFmt w:val="bullet"/>
      <w:lvlText w:val="o"/>
      <w:lvlJc w:val="left"/>
      <w:pPr>
        <w:ind w:left="5990" w:hanging="360"/>
      </w:pPr>
      <w:rPr>
        <w:rFonts w:ascii="Courier New" w:hAnsi="Courier New" w:cs="Courier New" w:hint="default"/>
      </w:rPr>
    </w:lvl>
    <w:lvl w:ilvl="8" w:tplc="04090005" w:tentative="1">
      <w:start w:val="1"/>
      <w:numFmt w:val="bullet"/>
      <w:lvlText w:val=""/>
      <w:lvlJc w:val="left"/>
      <w:pPr>
        <w:ind w:left="6710" w:hanging="360"/>
      </w:pPr>
      <w:rPr>
        <w:rFonts w:ascii="Wingdings" w:hAnsi="Wingdings" w:hint="default"/>
      </w:rPr>
    </w:lvl>
  </w:abstractNum>
  <w:abstractNum w:abstractNumId="7">
    <w:nsid w:val="20533BC4"/>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abstractNum w:abstractNumId="8">
    <w:nsid w:val="3B086F60"/>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abstractNum w:abstractNumId="9">
    <w:nsid w:val="3CA41C67"/>
    <w:multiLevelType w:val="hybridMultilevel"/>
    <w:tmpl w:val="9AE6FF6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nsid w:val="3F7B055B"/>
    <w:multiLevelType w:val="multilevel"/>
    <w:tmpl w:val="0409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nsid w:val="48244401"/>
    <w:multiLevelType w:val="hybridMultilevel"/>
    <w:tmpl w:val="1FCAF5A0"/>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2">
    <w:nsid w:val="4AC235E0"/>
    <w:multiLevelType w:val="hybridMultilevel"/>
    <w:tmpl w:val="47CA5EBE"/>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13">
    <w:nsid w:val="5ED724DF"/>
    <w:multiLevelType w:val="multilevel"/>
    <w:tmpl w:val="610A183E"/>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4">
    <w:nsid w:val="62A4744F"/>
    <w:multiLevelType w:val="multilevel"/>
    <w:tmpl w:val="EBEC6FB2"/>
    <w:lvl w:ilvl="0">
      <w:start w:val="1"/>
      <w:numFmt w:val="decimal"/>
      <w:pStyle w:val="smlouvaheading1"/>
      <w:lvlText w:val="%1."/>
      <w:lvlJc w:val="left"/>
      <w:pPr>
        <w:ind w:left="1070" w:hanging="360"/>
      </w:pPr>
      <w:rPr>
        <w:rFonts w:ascii="Verdana" w:hAnsi="Verdana" w:hint="default"/>
        <w:b/>
        <w:i w:val="0"/>
        <w:sz w:val="18"/>
        <w:szCs w:val="22"/>
      </w:rPr>
    </w:lvl>
    <w:lvl w:ilvl="1">
      <w:start w:val="1"/>
      <w:numFmt w:val="decimal"/>
      <w:pStyle w:val="smlouvaheading2"/>
      <w:lvlText w:val="%1.%2."/>
      <w:lvlJc w:val="left"/>
      <w:pPr>
        <w:ind w:left="720" w:hanging="360"/>
      </w:pPr>
      <w:rPr>
        <w:rFonts w:ascii="Verdana" w:hAnsi="Verdana" w:hint="default"/>
        <w:b w:val="0"/>
        <w:i w:val="0"/>
        <w:sz w:val="18"/>
      </w:rPr>
    </w:lvl>
    <w:lvl w:ilvl="2">
      <w:start w:val="1"/>
      <w:numFmt w:val="decimal"/>
      <w:pStyle w:val="smlouvaheading3"/>
      <w:lvlText w:val="%1.%2.%3."/>
      <w:lvlJc w:val="left"/>
      <w:pPr>
        <w:ind w:left="1080" w:hanging="360"/>
      </w:pPr>
      <w:rPr>
        <w:rFonts w:ascii="Verdana" w:hAnsi="Verdana" w:hint="default"/>
        <w:b w:val="0"/>
        <w:i w:val="0"/>
        <w:sz w:val="18"/>
      </w:rPr>
    </w:lvl>
    <w:lvl w:ilvl="3">
      <w:start w:val="1"/>
      <w:numFmt w:val="decimal"/>
      <w:pStyle w:val="smlouvaheading4"/>
      <w:lvlText w:val="%1.%2.%3.%4."/>
      <w:lvlJc w:val="left"/>
      <w:pPr>
        <w:ind w:left="1440" w:hanging="360"/>
      </w:pPr>
      <w:rPr>
        <w:rFonts w:ascii="Verdana" w:hAnsi="Verdana" w:hint="default"/>
        <w:b w:val="0"/>
        <w:i w:val="0"/>
        <w:sz w:val="22"/>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634935A9"/>
    <w:multiLevelType w:val="hybridMultilevel"/>
    <w:tmpl w:val="FDAA157A"/>
    <w:lvl w:ilvl="0" w:tplc="938A899E">
      <w:start w:val="1"/>
      <w:numFmt w:val="bullet"/>
      <w:pStyle w:val="Bulletslevel1"/>
      <w:lvlText w:val=""/>
      <w:lvlJc w:val="left"/>
      <w:pPr>
        <w:ind w:left="946" w:hanging="360"/>
      </w:pPr>
      <w:rPr>
        <w:rFonts w:ascii="Symbol" w:hAnsi="Symbol" w:hint="default"/>
        <w:b w:val="0"/>
        <w:i w:val="0"/>
        <w:sz w:val="19"/>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16">
    <w:nsid w:val="67C1308F"/>
    <w:multiLevelType w:val="hybridMultilevel"/>
    <w:tmpl w:val="A6629CA2"/>
    <w:lvl w:ilvl="0" w:tplc="70FC0726">
      <w:numFmt w:val="bullet"/>
      <w:lvlText w:val="-"/>
      <w:lvlJc w:val="left"/>
      <w:pPr>
        <w:ind w:left="1799" w:hanging="360"/>
      </w:pPr>
      <w:rPr>
        <w:rFonts w:ascii="Verdana" w:eastAsia="Times New Roman" w:hAnsi="Verdana" w:cs="Calibri" w:hint="default"/>
      </w:rPr>
    </w:lvl>
    <w:lvl w:ilvl="1" w:tplc="04050003" w:tentative="1">
      <w:start w:val="1"/>
      <w:numFmt w:val="bullet"/>
      <w:lvlText w:val="o"/>
      <w:lvlJc w:val="left"/>
      <w:pPr>
        <w:ind w:left="2519" w:hanging="360"/>
      </w:pPr>
      <w:rPr>
        <w:rFonts w:ascii="Courier New" w:hAnsi="Courier New" w:cs="Courier New" w:hint="default"/>
      </w:rPr>
    </w:lvl>
    <w:lvl w:ilvl="2" w:tplc="04050005" w:tentative="1">
      <w:start w:val="1"/>
      <w:numFmt w:val="bullet"/>
      <w:lvlText w:val=""/>
      <w:lvlJc w:val="left"/>
      <w:pPr>
        <w:ind w:left="3239" w:hanging="360"/>
      </w:pPr>
      <w:rPr>
        <w:rFonts w:ascii="Wingdings" w:hAnsi="Wingdings" w:hint="default"/>
      </w:rPr>
    </w:lvl>
    <w:lvl w:ilvl="3" w:tplc="04050001" w:tentative="1">
      <w:start w:val="1"/>
      <w:numFmt w:val="bullet"/>
      <w:lvlText w:val=""/>
      <w:lvlJc w:val="left"/>
      <w:pPr>
        <w:ind w:left="3959" w:hanging="360"/>
      </w:pPr>
      <w:rPr>
        <w:rFonts w:ascii="Symbol" w:hAnsi="Symbol" w:hint="default"/>
      </w:rPr>
    </w:lvl>
    <w:lvl w:ilvl="4" w:tplc="04050003" w:tentative="1">
      <w:start w:val="1"/>
      <w:numFmt w:val="bullet"/>
      <w:lvlText w:val="o"/>
      <w:lvlJc w:val="left"/>
      <w:pPr>
        <w:ind w:left="4679" w:hanging="360"/>
      </w:pPr>
      <w:rPr>
        <w:rFonts w:ascii="Courier New" w:hAnsi="Courier New" w:cs="Courier New" w:hint="default"/>
      </w:rPr>
    </w:lvl>
    <w:lvl w:ilvl="5" w:tplc="04050005" w:tentative="1">
      <w:start w:val="1"/>
      <w:numFmt w:val="bullet"/>
      <w:lvlText w:val=""/>
      <w:lvlJc w:val="left"/>
      <w:pPr>
        <w:ind w:left="5399" w:hanging="360"/>
      </w:pPr>
      <w:rPr>
        <w:rFonts w:ascii="Wingdings" w:hAnsi="Wingdings" w:hint="default"/>
      </w:rPr>
    </w:lvl>
    <w:lvl w:ilvl="6" w:tplc="04050001" w:tentative="1">
      <w:start w:val="1"/>
      <w:numFmt w:val="bullet"/>
      <w:lvlText w:val=""/>
      <w:lvlJc w:val="left"/>
      <w:pPr>
        <w:ind w:left="6119" w:hanging="360"/>
      </w:pPr>
      <w:rPr>
        <w:rFonts w:ascii="Symbol" w:hAnsi="Symbol" w:hint="default"/>
      </w:rPr>
    </w:lvl>
    <w:lvl w:ilvl="7" w:tplc="04050003" w:tentative="1">
      <w:start w:val="1"/>
      <w:numFmt w:val="bullet"/>
      <w:lvlText w:val="o"/>
      <w:lvlJc w:val="left"/>
      <w:pPr>
        <w:ind w:left="6839" w:hanging="360"/>
      </w:pPr>
      <w:rPr>
        <w:rFonts w:ascii="Courier New" w:hAnsi="Courier New" w:cs="Courier New" w:hint="default"/>
      </w:rPr>
    </w:lvl>
    <w:lvl w:ilvl="8" w:tplc="04050005" w:tentative="1">
      <w:start w:val="1"/>
      <w:numFmt w:val="bullet"/>
      <w:lvlText w:val=""/>
      <w:lvlJc w:val="left"/>
      <w:pPr>
        <w:ind w:left="7559" w:hanging="360"/>
      </w:pPr>
      <w:rPr>
        <w:rFonts w:ascii="Wingdings" w:hAnsi="Wingdings" w:hint="default"/>
      </w:rPr>
    </w:lvl>
  </w:abstractNum>
  <w:abstractNum w:abstractNumId="17">
    <w:nsid w:val="68FD0079"/>
    <w:multiLevelType w:val="hybridMultilevel"/>
    <w:tmpl w:val="A7EED8A2"/>
    <w:lvl w:ilvl="0" w:tplc="49E8CCB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96F2295"/>
    <w:multiLevelType w:val="multilevel"/>
    <w:tmpl w:val="331C1AAC"/>
    <w:lvl w:ilvl="0">
      <w:start w:val="1"/>
      <w:numFmt w:val="decimal"/>
      <w:lvlText w:val="%1."/>
      <w:lvlJc w:val="left"/>
      <w:pPr>
        <w:tabs>
          <w:tab w:val="num" w:pos="567"/>
        </w:tabs>
        <w:ind w:left="567" w:hanging="567"/>
      </w:pPr>
      <w:rPr>
        <w:rFonts w:cs="Times New Roman" w:hint="default"/>
        <w:b/>
      </w:rPr>
    </w:lvl>
    <w:lvl w:ilvl="1">
      <w:start w:val="1"/>
      <w:numFmt w:val="decimal"/>
      <w:pStyle w:val="Textodst1sl"/>
      <w:lvlText w:val="%1.%2."/>
      <w:lvlJc w:val="left"/>
      <w:pPr>
        <w:tabs>
          <w:tab w:val="num" w:pos="567"/>
        </w:tabs>
        <w:ind w:left="567" w:hanging="567"/>
      </w:pPr>
      <w:rPr>
        <w:rFonts w:cs="Times New Roman" w:hint="default"/>
        <w:b/>
      </w:rPr>
    </w:lvl>
    <w:lvl w:ilvl="2">
      <w:start w:val="1"/>
      <w:numFmt w:val="decimal"/>
      <w:lvlText w:val="%1.%2.%3 "/>
      <w:lvlJc w:val="left"/>
      <w:pPr>
        <w:tabs>
          <w:tab w:val="num" w:pos="567"/>
        </w:tabs>
        <w:ind w:left="964" w:hanging="680"/>
      </w:pPr>
      <w:rPr>
        <w:rFonts w:cs="Times New Roman" w:hint="default"/>
        <w:b w:val="0"/>
      </w:rPr>
    </w:lvl>
    <w:lvl w:ilvl="3">
      <w:start w:val="1"/>
      <w:numFmt w:val="lowerLetter"/>
      <w:lvlText w:val=" %4)"/>
      <w:lvlJc w:val="left"/>
      <w:pPr>
        <w:tabs>
          <w:tab w:val="num" w:pos="1049"/>
        </w:tabs>
        <w:ind w:left="1049" w:hanging="397"/>
      </w:pPr>
      <w:rPr>
        <w:rFonts w:cs="Times New Roman" w:hint="default"/>
        <w:b w:val="0"/>
      </w:rPr>
    </w:lvl>
    <w:lvl w:ilvl="4">
      <w:start w:val="1"/>
      <w:numFmt w:val="none"/>
      <w:lvlText w:val="- "/>
      <w:lvlJc w:val="left"/>
      <w:pPr>
        <w:tabs>
          <w:tab w:val="num" w:pos="1418"/>
        </w:tabs>
        <w:ind w:left="1418" w:hanging="284"/>
      </w:pPr>
      <w:rPr>
        <w:rFonts w:cs="Times New Roman" w:hint="default"/>
      </w:rPr>
    </w:lvl>
    <w:lvl w:ilvl="5">
      <w:start w:val="1"/>
      <w:numFmt w:val="decimal"/>
      <w:lvlText w:val=" %1.%2.%3.%4.%5.%6 "/>
      <w:lvlJc w:val="left"/>
      <w:pPr>
        <w:tabs>
          <w:tab w:val="num" w:pos="1701"/>
        </w:tabs>
        <w:ind w:left="1701" w:hanging="283"/>
      </w:pPr>
      <w:rPr>
        <w:rFonts w:cs="Times New Roman" w:hint="default"/>
      </w:rPr>
    </w:lvl>
    <w:lvl w:ilvl="6">
      <w:start w:val="1"/>
      <w:numFmt w:val="decimal"/>
      <w:lvlText w:val=" %1.%2.%3.%4.%5.%6.%7 "/>
      <w:lvlJc w:val="left"/>
      <w:pPr>
        <w:tabs>
          <w:tab w:val="num" w:pos="1984"/>
        </w:tabs>
        <w:ind w:left="1984" w:hanging="283"/>
      </w:pPr>
      <w:rPr>
        <w:rFonts w:cs="Times New Roman" w:hint="default"/>
      </w:rPr>
    </w:lvl>
    <w:lvl w:ilvl="7">
      <w:start w:val="1"/>
      <w:numFmt w:val="decimal"/>
      <w:lvlText w:val=" %1.%2.%3.%4.%5.%6.%7.%8 "/>
      <w:lvlJc w:val="left"/>
      <w:pPr>
        <w:tabs>
          <w:tab w:val="num" w:pos="2268"/>
        </w:tabs>
        <w:ind w:left="2268" w:hanging="283"/>
      </w:pPr>
      <w:rPr>
        <w:rFonts w:cs="Times New Roman" w:hint="default"/>
      </w:rPr>
    </w:lvl>
    <w:lvl w:ilvl="8">
      <w:start w:val="1"/>
      <w:numFmt w:val="decimal"/>
      <w:lvlText w:val=" %1.%2.%3.%4.%5.%6.%7.%8.%9 "/>
      <w:lvlJc w:val="left"/>
      <w:pPr>
        <w:tabs>
          <w:tab w:val="num" w:pos="2551"/>
        </w:tabs>
        <w:ind w:left="2551" w:hanging="283"/>
      </w:pPr>
      <w:rPr>
        <w:rFonts w:cs="Times New Roman" w:hint="default"/>
      </w:rPr>
    </w:lvl>
  </w:abstractNum>
  <w:abstractNum w:abstractNumId="19">
    <w:nsid w:val="6A4E036E"/>
    <w:multiLevelType w:val="hybridMultilevel"/>
    <w:tmpl w:val="6A0023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B4B6784"/>
    <w:multiLevelType w:val="hybridMultilevel"/>
    <w:tmpl w:val="127C8F96"/>
    <w:lvl w:ilvl="0" w:tplc="49E8CCBA">
      <w:numFmt w:val="bullet"/>
      <w:lvlText w:val="-"/>
      <w:lvlJc w:val="left"/>
      <w:pPr>
        <w:ind w:left="720" w:hanging="360"/>
      </w:pPr>
      <w:rPr>
        <w:rFonts w:ascii="Verdana" w:eastAsia="Times New Roman" w:hAnsi="Verdana" w:cs="Times New Roman"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1523A16"/>
    <w:multiLevelType w:val="hybridMultilevel"/>
    <w:tmpl w:val="6A0023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260166A"/>
    <w:multiLevelType w:val="multilevel"/>
    <w:tmpl w:val="6AE07C8A"/>
    <w:styleLink w:val="Cislovaniparagrafu"/>
    <w:lvl w:ilvl="0">
      <w:start w:val="1"/>
      <w:numFmt w:val="decimal"/>
      <w:pStyle w:val="Parnadpis"/>
      <w:lvlText w:val="%1."/>
      <w:lvlJc w:val="left"/>
      <w:pPr>
        <w:ind w:left="567" w:hanging="567"/>
      </w:pPr>
      <w:rPr>
        <w:rFonts w:ascii="Arial" w:hAnsi="Arial" w:cs="Times New Roman" w:hint="default"/>
        <w:b/>
        <w:smallCaps/>
        <w:dstrike w:val="0"/>
        <w:sz w:val="28"/>
        <w:vertAlign w:val="baseline"/>
      </w:rPr>
    </w:lvl>
    <w:lvl w:ilvl="1">
      <w:start w:val="1"/>
      <w:numFmt w:val="decimal"/>
      <w:pStyle w:val="Parodstavec"/>
      <w:lvlText w:val="%1.%2"/>
      <w:lvlJc w:val="left"/>
      <w:pPr>
        <w:ind w:left="567" w:hanging="567"/>
      </w:pPr>
      <w:rPr>
        <w:rFonts w:ascii="Arial" w:hAnsi="Arial" w:cs="Times New Roman" w:hint="default"/>
        <w:sz w:val="20"/>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23">
    <w:nsid w:val="77A55641"/>
    <w:multiLevelType w:val="multilevel"/>
    <w:tmpl w:val="838036AC"/>
    <w:lvl w:ilvl="0">
      <w:start w:val="1"/>
      <w:numFmt w:val="decimal"/>
      <w:pStyle w:val="Standardodstavecslovan"/>
      <w:lvlText w:val="%1"/>
      <w:lvlJc w:val="left"/>
      <w:pPr>
        <w:tabs>
          <w:tab w:val="num" w:pos="1141"/>
        </w:tabs>
        <w:ind w:left="1141" w:hanging="432"/>
      </w:pPr>
      <w:rPr>
        <w:rFonts w:cs="Times New Roman"/>
      </w:rPr>
    </w:lvl>
    <w:lvl w:ilvl="1">
      <w:start w:val="1"/>
      <w:numFmt w:val="decimal"/>
      <w:lvlText w:val="%1.%2"/>
      <w:lvlJc w:val="left"/>
      <w:pPr>
        <w:tabs>
          <w:tab w:val="num" w:pos="1285"/>
        </w:tabs>
        <w:ind w:left="1285" w:hanging="576"/>
      </w:pPr>
      <w:rPr>
        <w:rFonts w:cs="Times New Roman"/>
      </w:rPr>
    </w:lvl>
    <w:lvl w:ilvl="2">
      <w:start w:val="1"/>
      <w:numFmt w:val="decimal"/>
      <w:lvlText w:val="%1.%2.%3"/>
      <w:lvlJc w:val="left"/>
      <w:pPr>
        <w:tabs>
          <w:tab w:val="num" w:pos="1429"/>
        </w:tabs>
        <w:ind w:left="1429" w:hanging="720"/>
      </w:pPr>
      <w:rPr>
        <w:rFonts w:cs="Times New Roman"/>
      </w:rPr>
    </w:lvl>
    <w:lvl w:ilvl="3">
      <w:start w:val="1"/>
      <w:numFmt w:val="decimal"/>
      <w:lvlText w:val="%1.%2.%3.%4"/>
      <w:lvlJc w:val="left"/>
      <w:pPr>
        <w:tabs>
          <w:tab w:val="num" w:pos="1573"/>
        </w:tabs>
        <w:ind w:left="1573" w:hanging="864"/>
      </w:pPr>
      <w:rPr>
        <w:rFonts w:cs="Times New Roman"/>
      </w:rPr>
    </w:lvl>
    <w:lvl w:ilvl="4">
      <w:start w:val="1"/>
      <w:numFmt w:val="decimal"/>
      <w:lvlText w:val="%1.%2.%3.%4.%5"/>
      <w:lvlJc w:val="left"/>
      <w:pPr>
        <w:tabs>
          <w:tab w:val="num" w:pos="1717"/>
        </w:tabs>
        <w:ind w:left="1717" w:hanging="1008"/>
      </w:pPr>
      <w:rPr>
        <w:rFonts w:cs="Times New Roman"/>
      </w:rPr>
    </w:lvl>
    <w:lvl w:ilvl="5">
      <w:start w:val="1"/>
      <w:numFmt w:val="decimal"/>
      <w:lvlText w:val="%1.%2.%3.%4.%5.%6"/>
      <w:lvlJc w:val="left"/>
      <w:pPr>
        <w:tabs>
          <w:tab w:val="num" w:pos="1861"/>
        </w:tabs>
        <w:ind w:left="1861" w:hanging="1152"/>
      </w:pPr>
      <w:rPr>
        <w:rFonts w:cs="Times New Roman"/>
      </w:rPr>
    </w:lvl>
    <w:lvl w:ilvl="6">
      <w:start w:val="1"/>
      <w:numFmt w:val="decimal"/>
      <w:lvlText w:val="%1.%2.%3.%4.%5.%6.%7"/>
      <w:lvlJc w:val="left"/>
      <w:pPr>
        <w:tabs>
          <w:tab w:val="num" w:pos="2005"/>
        </w:tabs>
        <w:ind w:left="2005" w:hanging="1296"/>
      </w:pPr>
      <w:rPr>
        <w:rFonts w:cs="Times New Roman"/>
      </w:rPr>
    </w:lvl>
    <w:lvl w:ilvl="7">
      <w:start w:val="1"/>
      <w:numFmt w:val="decimal"/>
      <w:lvlText w:val="%1.%2.%3.%4.%5.%6.%7.%8"/>
      <w:lvlJc w:val="left"/>
      <w:pPr>
        <w:tabs>
          <w:tab w:val="num" w:pos="2149"/>
        </w:tabs>
        <w:ind w:left="2149" w:hanging="1440"/>
      </w:pPr>
      <w:rPr>
        <w:rFonts w:cs="Times New Roman"/>
      </w:rPr>
    </w:lvl>
    <w:lvl w:ilvl="8">
      <w:start w:val="1"/>
      <w:numFmt w:val="decimal"/>
      <w:lvlText w:val="%1.%2.%3.%4.%5.%6.%7.%8.%9"/>
      <w:lvlJc w:val="left"/>
      <w:pPr>
        <w:tabs>
          <w:tab w:val="num" w:pos="2293"/>
        </w:tabs>
        <w:ind w:left="2293" w:hanging="1584"/>
      </w:pPr>
      <w:rPr>
        <w:rFonts w:cs="Times New Roman"/>
      </w:rPr>
    </w:lvl>
  </w:abstractNum>
  <w:abstractNum w:abstractNumId="24">
    <w:nsid w:val="79422AA4"/>
    <w:multiLevelType w:val="hybridMultilevel"/>
    <w:tmpl w:val="287EC5E0"/>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25">
    <w:nsid w:val="7BCB6DF3"/>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num w:numId="1">
    <w:abstractNumId w:val="15"/>
  </w:num>
  <w:num w:numId="2">
    <w:abstractNumId w:val="4"/>
  </w:num>
  <w:num w:numId="3">
    <w:abstractNumId w:val="10"/>
  </w:num>
  <w:num w:numId="4">
    <w:abstractNumId w:val="14"/>
  </w:num>
  <w:num w:numId="5">
    <w:abstractNumId w:val="6"/>
  </w:num>
  <w:num w:numId="6">
    <w:abstractNumId w:val="7"/>
  </w:num>
  <w:num w:numId="7">
    <w:abstractNumId w:val="25"/>
  </w:num>
  <w:num w:numId="8">
    <w:abstractNumId w:val="8"/>
  </w:num>
  <w:num w:numId="9">
    <w:abstractNumId w:val="18"/>
  </w:num>
  <w:num w:numId="10">
    <w:abstractNumId w:val="0"/>
  </w:num>
  <w:num w:numId="11">
    <w:abstractNumId w:val="1"/>
  </w:num>
  <w:num w:numId="12">
    <w:abstractNumId w:val="22"/>
  </w:num>
  <w:num w:numId="13">
    <w:abstractNumId w:val="5"/>
  </w:num>
  <w:num w:numId="14">
    <w:abstractNumId w:val="23"/>
  </w:num>
  <w:num w:numId="15">
    <w:abstractNumId w:val="11"/>
  </w:num>
  <w:num w:numId="16">
    <w:abstractNumId w:val="12"/>
  </w:num>
  <w:num w:numId="17">
    <w:abstractNumId w:val="3"/>
  </w:num>
  <w:num w:numId="18">
    <w:abstractNumId w:val="24"/>
  </w:num>
  <w:num w:numId="19">
    <w:abstractNumId w:val="9"/>
  </w:num>
  <w:num w:numId="20">
    <w:abstractNumId w:val="20"/>
  </w:num>
  <w:num w:numId="21">
    <w:abstractNumId w:val="19"/>
  </w:num>
  <w:num w:numId="22">
    <w:abstractNumId w:val="21"/>
  </w:num>
  <w:num w:numId="23">
    <w:abstractNumId w:val="17"/>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2"/>
  </w:num>
  <w:num w:numId="27">
    <w:abstractNumId w:val="13"/>
  </w:num>
  <w:num w:numId="28">
    <w:abstractNumId w:val="16"/>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 w:numId="44">
    <w:abstractNumId w:val="14"/>
  </w:num>
  <w:num w:numId="45">
    <w:abstractNumId w:val="14"/>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4"/>
  </w:num>
  <w:num w:numId="53">
    <w:abstractNumId w:val="14"/>
  </w:num>
  <w:num w:numId="54">
    <w:abstractNumId w:val="14"/>
  </w:num>
  <w:num w:numId="55">
    <w:abstractNumId w:val="14"/>
  </w:num>
  <w:num w:numId="56">
    <w:abstractNumId w:val="14"/>
  </w:num>
  <w:num w:numId="57">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9E3"/>
    <w:rsid w:val="00000A72"/>
    <w:rsid w:val="000016A5"/>
    <w:rsid w:val="0000644F"/>
    <w:rsid w:val="000136B2"/>
    <w:rsid w:val="00014E77"/>
    <w:rsid w:val="0001554E"/>
    <w:rsid w:val="00020A5B"/>
    <w:rsid w:val="000257A7"/>
    <w:rsid w:val="00027508"/>
    <w:rsid w:val="00030C5B"/>
    <w:rsid w:val="00030E3C"/>
    <w:rsid w:val="0004100D"/>
    <w:rsid w:val="00053402"/>
    <w:rsid w:val="00056887"/>
    <w:rsid w:val="00061456"/>
    <w:rsid w:val="00063847"/>
    <w:rsid w:val="0006478E"/>
    <w:rsid w:val="0006656A"/>
    <w:rsid w:val="000677D6"/>
    <w:rsid w:val="00070EFD"/>
    <w:rsid w:val="00070FC4"/>
    <w:rsid w:val="00071987"/>
    <w:rsid w:val="000734D5"/>
    <w:rsid w:val="00074D2F"/>
    <w:rsid w:val="0007555C"/>
    <w:rsid w:val="00075C1E"/>
    <w:rsid w:val="00075E70"/>
    <w:rsid w:val="00080A0F"/>
    <w:rsid w:val="00080D32"/>
    <w:rsid w:val="0008140F"/>
    <w:rsid w:val="00086404"/>
    <w:rsid w:val="0008794A"/>
    <w:rsid w:val="0009019D"/>
    <w:rsid w:val="0009071A"/>
    <w:rsid w:val="00095956"/>
    <w:rsid w:val="00095FE3"/>
    <w:rsid w:val="000A25AE"/>
    <w:rsid w:val="000A3642"/>
    <w:rsid w:val="000A46CE"/>
    <w:rsid w:val="000A7F08"/>
    <w:rsid w:val="000B024D"/>
    <w:rsid w:val="000B1C7A"/>
    <w:rsid w:val="000B7751"/>
    <w:rsid w:val="000C07D2"/>
    <w:rsid w:val="000C227B"/>
    <w:rsid w:val="000C43A7"/>
    <w:rsid w:val="000D2770"/>
    <w:rsid w:val="000D3052"/>
    <w:rsid w:val="000D335E"/>
    <w:rsid w:val="000D369F"/>
    <w:rsid w:val="000D60A8"/>
    <w:rsid w:val="000D7DB9"/>
    <w:rsid w:val="000E0A15"/>
    <w:rsid w:val="000E116B"/>
    <w:rsid w:val="000E34E5"/>
    <w:rsid w:val="000F0092"/>
    <w:rsid w:val="000F36BB"/>
    <w:rsid w:val="000F4FDF"/>
    <w:rsid w:val="001011C4"/>
    <w:rsid w:val="0011692E"/>
    <w:rsid w:val="001206DF"/>
    <w:rsid w:val="0012336B"/>
    <w:rsid w:val="00130FF3"/>
    <w:rsid w:val="00137489"/>
    <w:rsid w:val="00137B33"/>
    <w:rsid w:val="00143AD7"/>
    <w:rsid w:val="001452B6"/>
    <w:rsid w:val="00146657"/>
    <w:rsid w:val="00154EB3"/>
    <w:rsid w:val="0015522A"/>
    <w:rsid w:val="001608DF"/>
    <w:rsid w:val="00170E6F"/>
    <w:rsid w:val="0017198C"/>
    <w:rsid w:val="00172C58"/>
    <w:rsid w:val="00174AFE"/>
    <w:rsid w:val="001763AC"/>
    <w:rsid w:val="001763E0"/>
    <w:rsid w:val="00181587"/>
    <w:rsid w:val="00182487"/>
    <w:rsid w:val="00182989"/>
    <w:rsid w:val="00182C05"/>
    <w:rsid w:val="00185161"/>
    <w:rsid w:val="001909C1"/>
    <w:rsid w:val="00192BA1"/>
    <w:rsid w:val="00194B7C"/>
    <w:rsid w:val="001A02D5"/>
    <w:rsid w:val="001A139B"/>
    <w:rsid w:val="001A19F7"/>
    <w:rsid w:val="001A3801"/>
    <w:rsid w:val="001A420D"/>
    <w:rsid w:val="001A4B95"/>
    <w:rsid w:val="001A4E24"/>
    <w:rsid w:val="001A54C9"/>
    <w:rsid w:val="001B64BA"/>
    <w:rsid w:val="001B6E17"/>
    <w:rsid w:val="001B6FE1"/>
    <w:rsid w:val="001C2EF4"/>
    <w:rsid w:val="001C4CE7"/>
    <w:rsid w:val="001E43E4"/>
    <w:rsid w:val="001F0C13"/>
    <w:rsid w:val="001F1B4F"/>
    <w:rsid w:val="001F3288"/>
    <w:rsid w:val="002066F3"/>
    <w:rsid w:val="00207FCC"/>
    <w:rsid w:val="00210E5E"/>
    <w:rsid w:val="00213203"/>
    <w:rsid w:val="00222AE0"/>
    <w:rsid w:val="00235D74"/>
    <w:rsid w:val="00236144"/>
    <w:rsid w:val="0023617F"/>
    <w:rsid w:val="00242615"/>
    <w:rsid w:val="0024576C"/>
    <w:rsid w:val="00250789"/>
    <w:rsid w:val="002523C9"/>
    <w:rsid w:val="00253BF6"/>
    <w:rsid w:val="002557C9"/>
    <w:rsid w:val="00260A1D"/>
    <w:rsid w:val="0026100E"/>
    <w:rsid w:val="00272EE5"/>
    <w:rsid w:val="002730AD"/>
    <w:rsid w:val="00273833"/>
    <w:rsid w:val="00274E01"/>
    <w:rsid w:val="00287C5C"/>
    <w:rsid w:val="00293FDD"/>
    <w:rsid w:val="002A053C"/>
    <w:rsid w:val="002A0638"/>
    <w:rsid w:val="002A2D62"/>
    <w:rsid w:val="002A2FDD"/>
    <w:rsid w:val="002A6624"/>
    <w:rsid w:val="002B1722"/>
    <w:rsid w:val="002B3643"/>
    <w:rsid w:val="002C057A"/>
    <w:rsid w:val="002D5FCD"/>
    <w:rsid w:val="002D7602"/>
    <w:rsid w:val="002E32BC"/>
    <w:rsid w:val="002E40A4"/>
    <w:rsid w:val="002E791D"/>
    <w:rsid w:val="002E7DEF"/>
    <w:rsid w:val="002F2220"/>
    <w:rsid w:val="002F5D4D"/>
    <w:rsid w:val="002F6188"/>
    <w:rsid w:val="002F7BC3"/>
    <w:rsid w:val="003038D5"/>
    <w:rsid w:val="003052AF"/>
    <w:rsid w:val="003072F7"/>
    <w:rsid w:val="00310D4B"/>
    <w:rsid w:val="003138BD"/>
    <w:rsid w:val="0031390F"/>
    <w:rsid w:val="0031599A"/>
    <w:rsid w:val="00317BCA"/>
    <w:rsid w:val="003210B5"/>
    <w:rsid w:val="00324D3B"/>
    <w:rsid w:val="00325E4F"/>
    <w:rsid w:val="00350743"/>
    <w:rsid w:val="00350E75"/>
    <w:rsid w:val="003530AF"/>
    <w:rsid w:val="00360EB6"/>
    <w:rsid w:val="00361A92"/>
    <w:rsid w:val="00362BC5"/>
    <w:rsid w:val="00366AE7"/>
    <w:rsid w:val="00372229"/>
    <w:rsid w:val="00374434"/>
    <w:rsid w:val="00375271"/>
    <w:rsid w:val="00376F0A"/>
    <w:rsid w:val="003841C4"/>
    <w:rsid w:val="00385087"/>
    <w:rsid w:val="003856A8"/>
    <w:rsid w:val="00386041"/>
    <w:rsid w:val="003902AB"/>
    <w:rsid w:val="003906E8"/>
    <w:rsid w:val="00392F8B"/>
    <w:rsid w:val="00392FE4"/>
    <w:rsid w:val="00394C79"/>
    <w:rsid w:val="0039531B"/>
    <w:rsid w:val="00395EE1"/>
    <w:rsid w:val="003972F7"/>
    <w:rsid w:val="003977B4"/>
    <w:rsid w:val="003977EF"/>
    <w:rsid w:val="003A1398"/>
    <w:rsid w:val="003A5D08"/>
    <w:rsid w:val="003B4DA3"/>
    <w:rsid w:val="003B7413"/>
    <w:rsid w:val="003C02A8"/>
    <w:rsid w:val="003C02AB"/>
    <w:rsid w:val="003C12ED"/>
    <w:rsid w:val="003C47BA"/>
    <w:rsid w:val="003D33E5"/>
    <w:rsid w:val="003D424B"/>
    <w:rsid w:val="003D4755"/>
    <w:rsid w:val="003D4FEC"/>
    <w:rsid w:val="003D57FC"/>
    <w:rsid w:val="003D6630"/>
    <w:rsid w:val="003E0951"/>
    <w:rsid w:val="003E3E72"/>
    <w:rsid w:val="003E66C5"/>
    <w:rsid w:val="003F0622"/>
    <w:rsid w:val="003F18CD"/>
    <w:rsid w:val="003F22DC"/>
    <w:rsid w:val="003F3420"/>
    <w:rsid w:val="003F482D"/>
    <w:rsid w:val="004012B0"/>
    <w:rsid w:val="00401C73"/>
    <w:rsid w:val="0040246A"/>
    <w:rsid w:val="00402DEA"/>
    <w:rsid w:val="004040B0"/>
    <w:rsid w:val="004169EC"/>
    <w:rsid w:val="0042148A"/>
    <w:rsid w:val="004223BE"/>
    <w:rsid w:val="0042382C"/>
    <w:rsid w:val="004257D7"/>
    <w:rsid w:val="004317BC"/>
    <w:rsid w:val="004379B6"/>
    <w:rsid w:val="00441746"/>
    <w:rsid w:val="00457BCB"/>
    <w:rsid w:val="00460483"/>
    <w:rsid w:val="0048270C"/>
    <w:rsid w:val="00484696"/>
    <w:rsid w:val="004848EC"/>
    <w:rsid w:val="0048758A"/>
    <w:rsid w:val="00491C40"/>
    <w:rsid w:val="00494E65"/>
    <w:rsid w:val="00496B11"/>
    <w:rsid w:val="00496CE1"/>
    <w:rsid w:val="004A531E"/>
    <w:rsid w:val="004A54D3"/>
    <w:rsid w:val="004A6C86"/>
    <w:rsid w:val="004B4FFD"/>
    <w:rsid w:val="004B53E6"/>
    <w:rsid w:val="004B67CC"/>
    <w:rsid w:val="004B7B5A"/>
    <w:rsid w:val="004C0A00"/>
    <w:rsid w:val="004C18D2"/>
    <w:rsid w:val="004C1EE2"/>
    <w:rsid w:val="004C495D"/>
    <w:rsid w:val="004D638F"/>
    <w:rsid w:val="004F2C82"/>
    <w:rsid w:val="004F5E4A"/>
    <w:rsid w:val="00502B0D"/>
    <w:rsid w:val="00505FF4"/>
    <w:rsid w:val="00507945"/>
    <w:rsid w:val="005079F5"/>
    <w:rsid w:val="00510156"/>
    <w:rsid w:val="00530B0F"/>
    <w:rsid w:val="00530F89"/>
    <w:rsid w:val="00532CB9"/>
    <w:rsid w:val="00532D0A"/>
    <w:rsid w:val="00544A0B"/>
    <w:rsid w:val="00547BA5"/>
    <w:rsid w:val="0056525F"/>
    <w:rsid w:val="005659AD"/>
    <w:rsid w:val="00566BC3"/>
    <w:rsid w:val="00570100"/>
    <w:rsid w:val="0057284A"/>
    <w:rsid w:val="00581295"/>
    <w:rsid w:val="00582B72"/>
    <w:rsid w:val="00584A65"/>
    <w:rsid w:val="00586D06"/>
    <w:rsid w:val="005871BC"/>
    <w:rsid w:val="00591E42"/>
    <w:rsid w:val="005936FF"/>
    <w:rsid w:val="0059456B"/>
    <w:rsid w:val="005A152B"/>
    <w:rsid w:val="005A1589"/>
    <w:rsid w:val="005A181B"/>
    <w:rsid w:val="005A22E3"/>
    <w:rsid w:val="005B08B8"/>
    <w:rsid w:val="005B35F4"/>
    <w:rsid w:val="005B4CAD"/>
    <w:rsid w:val="005C4F2D"/>
    <w:rsid w:val="005C730B"/>
    <w:rsid w:val="005D0E3E"/>
    <w:rsid w:val="005D15A4"/>
    <w:rsid w:val="005D670E"/>
    <w:rsid w:val="005D7EEC"/>
    <w:rsid w:val="005E043F"/>
    <w:rsid w:val="005E3227"/>
    <w:rsid w:val="005E5276"/>
    <w:rsid w:val="005E77C7"/>
    <w:rsid w:val="005F04C8"/>
    <w:rsid w:val="005F0693"/>
    <w:rsid w:val="005F1143"/>
    <w:rsid w:val="005F1603"/>
    <w:rsid w:val="005F5FBE"/>
    <w:rsid w:val="00603483"/>
    <w:rsid w:val="0060399E"/>
    <w:rsid w:val="00606BC7"/>
    <w:rsid w:val="00610E17"/>
    <w:rsid w:val="0061138D"/>
    <w:rsid w:val="006125F8"/>
    <w:rsid w:val="00613863"/>
    <w:rsid w:val="00616B41"/>
    <w:rsid w:val="00624DC2"/>
    <w:rsid w:val="00625708"/>
    <w:rsid w:val="00626CD9"/>
    <w:rsid w:val="006274C8"/>
    <w:rsid w:val="0063008E"/>
    <w:rsid w:val="006328F5"/>
    <w:rsid w:val="00637887"/>
    <w:rsid w:val="006404C9"/>
    <w:rsid w:val="00643AF8"/>
    <w:rsid w:val="00644B72"/>
    <w:rsid w:val="00645A2A"/>
    <w:rsid w:val="00654CAF"/>
    <w:rsid w:val="00655163"/>
    <w:rsid w:val="0065605D"/>
    <w:rsid w:val="00656645"/>
    <w:rsid w:val="00661386"/>
    <w:rsid w:val="006620EF"/>
    <w:rsid w:val="00670284"/>
    <w:rsid w:val="00677FC2"/>
    <w:rsid w:val="00683CDB"/>
    <w:rsid w:val="0068463D"/>
    <w:rsid w:val="006859B7"/>
    <w:rsid w:val="0069193B"/>
    <w:rsid w:val="00695394"/>
    <w:rsid w:val="006A0DA6"/>
    <w:rsid w:val="006A494E"/>
    <w:rsid w:val="006A4C56"/>
    <w:rsid w:val="006B0B76"/>
    <w:rsid w:val="006B24B8"/>
    <w:rsid w:val="006C296C"/>
    <w:rsid w:val="006C2E51"/>
    <w:rsid w:val="006C42A7"/>
    <w:rsid w:val="006D02FC"/>
    <w:rsid w:val="006D11E2"/>
    <w:rsid w:val="006D1563"/>
    <w:rsid w:val="006D6107"/>
    <w:rsid w:val="006E54F5"/>
    <w:rsid w:val="006F2452"/>
    <w:rsid w:val="006F2C90"/>
    <w:rsid w:val="006F515B"/>
    <w:rsid w:val="006F5C76"/>
    <w:rsid w:val="006F5D70"/>
    <w:rsid w:val="006F6C05"/>
    <w:rsid w:val="006F71E5"/>
    <w:rsid w:val="006F7FEE"/>
    <w:rsid w:val="007003D3"/>
    <w:rsid w:val="007021D8"/>
    <w:rsid w:val="00702D33"/>
    <w:rsid w:val="007104F5"/>
    <w:rsid w:val="00711003"/>
    <w:rsid w:val="007132C6"/>
    <w:rsid w:val="00715E3A"/>
    <w:rsid w:val="00716AD4"/>
    <w:rsid w:val="007204F7"/>
    <w:rsid w:val="0072482D"/>
    <w:rsid w:val="00726878"/>
    <w:rsid w:val="00726CE6"/>
    <w:rsid w:val="00726FE1"/>
    <w:rsid w:val="00727CE0"/>
    <w:rsid w:val="00727E4D"/>
    <w:rsid w:val="00737E2A"/>
    <w:rsid w:val="0074163C"/>
    <w:rsid w:val="00750341"/>
    <w:rsid w:val="00755063"/>
    <w:rsid w:val="00757B1E"/>
    <w:rsid w:val="007604A0"/>
    <w:rsid w:val="00762113"/>
    <w:rsid w:val="0076649C"/>
    <w:rsid w:val="007711E1"/>
    <w:rsid w:val="00771D29"/>
    <w:rsid w:val="00772096"/>
    <w:rsid w:val="007738B0"/>
    <w:rsid w:val="00777B34"/>
    <w:rsid w:val="00781B17"/>
    <w:rsid w:val="0078250C"/>
    <w:rsid w:val="00783127"/>
    <w:rsid w:val="007877D4"/>
    <w:rsid w:val="007904F3"/>
    <w:rsid w:val="00790F57"/>
    <w:rsid w:val="0079132B"/>
    <w:rsid w:val="0079594D"/>
    <w:rsid w:val="007A1AEE"/>
    <w:rsid w:val="007A3488"/>
    <w:rsid w:val="007A3FB6"/>
    <w:rsid w:val="007A44D3"/>
    <w:rsid w:val="007A5F34"/>
    <w:rsid w:val="007C3187"/>
    <w:rsid w:val="007D17F6"/>
    <w:rsid w:val="007D22CE"/>
    <w:rsid w:val="007D37F5"/>
    <w:rsid w:val="007D3B89"/>
    <w:rsid w:val="007E6CE2"/>
    <w:rsid w:val="007F11EE"/>
    <w:rsid w:val="007F2752"/>
    <w:rsid w:val="007F7C9E"/>
    <w:rsid w:val="00806483"/>
    <w:rsid w:val="0081211F"/>
    <w:rsid w:val="00812596"/>
    <w:rsid w:val="00812F62"/>
    <w:rsid w:val="008162A4"/>
    <w:rsid w:val="008201A2"/>
    <w:rsid w:val="00821801"/>
    <w:rsid w:val="008235C7"/>
    <w:rsid w:val="00823BB9"/>
    <w:rsid w:val="00825902"/>
    <w:rsid w:val="00825C18"/>
    <w:rsid w:val="00835276"/>
    <w:rsid w:val="0083641B"/>
    <w:rsid w:val="0083734C"/>
    <w:rsid w:val="008435D9"/>
    <w:rsid w:val="00847453"/>
    <w:rsid w:val="00847CA7"/>
    <w:rsid w:val="008503A8"/>
    <w:rsid w:val="00856B36"/>
    <w:rsid w:val="00860775"/>
    <w:rsid w:val="00861BDE"/>
    <w:rsid w:val="0086290E"/>
    <w:rsid w:val="00863349"/>
    <w:rsid w:val="00864608"/>
    <w:rsid w:val="00875E04"/>
    <w:rsid w:val="00877F57"/>
    <w:rsid w:val="00882770"/>
    <w:rsid w:val="008858EB"/>
    <w:rsid w:val="00890F00"/>
    <w:rsid w:val="008911E3"/>
    <w:rsid w:val="00897A35"/>
    <w:rsid w:val="008A10C3"/>
    <w:rsid w:val="008A626D"/>
    <w:rsid w:val="008A7E44"/>
    <w:rsid w:val="008B232F"/>
    <w:rsid w:val="008B2E3C"/>
    <w:rsid w:val="008B3AF0"/>
    <w:rsid w:val="008B3E76"/>
    <w:rsid w:val="008B4AC0"/>
    <w:rsid w:val="008B4C14"/>
    <w:rsid w:val="008C35E7"/>
    <w:rsid w:val="008C3FA4"/>
    <w:rsid w:val="008C5B91"/>
    <w:rsid w:val="008C5EDC"/>
    <w:rsid w:val="008C652E"/>
    <w:rsid w:val="008E1012"/>
    <w:rsid w:val="008E1456"/>
    <w:rsid w:val="008E4E07"/>
    <w:rsid w:val="008E6769"/>
    <w:rsid w:val="008E7ED1"/>
    <w:rsid w:val="008F4C12"/>
    <w:rsid w:val="008F7B41"/>
    <w:rsid w:val="00900826"/>
    <w:rsid w:val="0090303E"/>
    <w:rsid w:val="00907754"/>
    <w:rsid w:val="0091097D"/>
    <w:rsid w:val="00917AB5"/>
    <w:rsid w:val="0093076B"/>
    <w:rsid w:val="009323B0"/>
    <w:rsid w:val="0093353B"/>
    <w:rsid w:val="00934B7E"/>
    <w:rsid w:val="00935030"/>
    <w:rsid w:val="00941494"/>
    <w:rsid w:val="00954FCB"/>
    <w:rsid w:val="00956973"/>
    <w:rsid w:val="00962584"/>
    <w:rsid w:val="00991839"/>
    <w:rsid w:val="00994980"/>
    <w:rsid w:val="0099599B"/>
    <w:rsid w:val="009A38DB"/>
    <w:rsid w:val="009A3E96"/>
    <w:rsid w:val="009B108E"/>
    <w:rsid w:val="009B3FAA"/>
    <w:rsid w:val="009B6D14"/>
    <w:rsid w:val="009C076A"/>
    <w:rsid w:val="009C4797"/>
    <w:rsid w:val="009C7EA6"/>
    <w:rsid w:val="009D0EC2"/>
    <w:rsid w:val="009D2E1A"/>
    <w:rsid w:val="009D3C8B"/>
    <w:rsid w:val="009D7ED9"/>
    <w:rsid w:val="009E0BCE"/>
    <w:rsid w:val="009E1B8E"/>
    <w:rsid w:val="009E21D5"/>
    <w:rsid w:val="009E7D4C"/>
    <w:rsid w:val="009F3F26"/>
    <w:rsid w:val="009F568A"/>
    <w:rsid w:val="009F6DB1"/>
    <w:rsid w:val="00A0639A"/>
    <w:rsid w:val="00A0681B"/>
    <w:rsid w:val="00A06919"/>
    <w:rsid w:val="00A15635"/>
    <w:rsid w:val="00A16F9A"/>
    <w:rsid w:val="00A2327D"/>
    <w:rsid w:val="00A32FC3"/>
    <w:rsid w:val="00A33D6A"/>
    <w:rsid w:val="00A35CED"/>
    <w:rsid w:val="00A372EA"/>
    <w:rsid w:val="00A40230"/>
    <w:rsid w:val="00A4039A"/>
    <w:rsid w:val="00A40B79"/>
    <w:rsid w:val="00A42779"/>
    <w:rsid w:val="00A42E1A"/>
    <w:rsid w:val="00A44B4B"/>
    <w:rsid w:val="00A44F2D"/>
    <w:rsid w:val="00A4697D"/>
    <w:rsid w:val="00A46B52"/>
    <w:rsid w:val="00A47CAB"/>
    <w:rsid w:val="00A5098E"/>
    <w:rsid w:val="00A5333B"/>
    <w:rsid w:val="00A643E8"/>
    <w:rsid w:val="00A65C34"/>
    <w:rsid w:val="00A70207"/>
    <w:rsid w:val="00A73B1F"/>
    <w:rsid w:val="00A75301"/>
    <w:rsid w:val="00A81CF2"/>
    <w:rsid w:val="00A8503D"/>
    <w:rsid w:val="00A86F8A"/>
    <w:rsid w:val="00A91ED3"/>
    <w:rsid w:val="00A95CB0"/>
    <w:rsid w:val="00A97651"/>
    <w:rsid w:val="00A97774"/>
    <w:rsid w:val="00AA173B"/>
    <w:rsid w:val="00AA4B77"/>
    <w:rsid w:val="00AA5A6B"/>
    <w:rsid w:val="00AA6A63"/>
    <w:rsid w:val="00AB1683"/>
    <w:rsid w:val="00AB4EDC"/>
    <w:rsid w:val="00AC292D"/>
    <w:rsid w:val="00AC33F8"/>
    <w:rsid w:val="00AC4D22"/>
    <w:rsid w:val="00AC5344"/>
    <w:rsid w:val="00AD03D4"/>
    <w:rsid w:val="00AD1D15"/>
    <w:rsid w:val="00AD41A1"/>
    <w:rsid w:val="00AE0771"/>
    <w:rsid w:val="00AE0D5E"/>
    <w:rsid w:val="00AE5C8E"/>
    <w:rsid w:val="00AE5FAD"/>
    <w:rsid w:val="00AF3B7E"/>
    <w:rsid w:val="00AF538F"/>
    <w:rsid w:val="00AF7891"/>
    <w:rsid w:val="00B0039A"/>
    <w:rsid w:val="00B05C72"/>
    <w:rsid w:val="00B068A0"/>
    <w:rsid w:val="00B1232F"/>
    <w:rsid w:val="00B12C89"/>
    <w:rsid w:val="00B20785"/>
    <w:rsid w:val="00B219B5"/>
    <w:rsid w:val="00B22357"/>
    <w:rsid w:val="00B238EE"/>
    <w:rsid w:val="00B258AF"/>
    <w:rsid w:val="00B26628"/>
    <w:rsid w:val="00B26AB7"/>
    <w:rsid w:val="00B26B5C"/>
    <w:rsid w:val="00B30884"/>
    <w:rsid w:val="00B3353B"/>
    <w:rsid w:val="00B34385"/>
    <w:rsid w:val="00B34610"/>
    <w:rsid w:val="00B3675D"/>
    <w:rsid w:val="00B42942"/>
    <w:rsid w:val="00B45A3D"/>
    <w:rsid w:val="00B53230"/>
    <w:rsid w:val="00B555B0"/>
    <w:rsid w:val="00B56763"/>
    <w:rsid w:val="00B57A3C"/>
    <w:rsid w:val="00B60C55"/>
    <w:rsid w:val="00B62820"/>
    <w:rsid w:val="00B650B3"/>
    <w:rsid w:val="00B655F0"/>
    <w:rsid w:val="00B670CC"/>
    <w:rsid w:val="00B8478F"/>
    <w:rsid w:val="00BB2B77"/>
    <w:rsid w:val="00BB3322"/>
    <w:rsid w:val="00BB45CE"/>
    <w:rsid w:val="00BB685B"/>
    <w:rsid w:val="00BB71C5"/>
    <w:rsid w:val="00BD4E3E"/>
    <w:rsid w:val="00BD5E63"/>
    <w:rsid w:val="00BE647D"/>
    <w:rsid w:val="00BE6734"/>
    <w:rsid w:val="00BF7086"/>
    <w:rsid w:val="00C07D6E"/>
    <w:rsid w:val="00C2046F"/>
    <w:rsid w:val="00C2310D"/>
    <w:rsid w:val="00C37331"/>
    <w:rsid w:val="00C444B3"/>
    <w:rsid w:val="00C4496F"/>
    <w:rsid w:val="00C50D03"/>
    <w:rsid w:val="00C53139"/>
    <w:rsid w:val="00C5437C"/>
    <w:rsid w:val="00C5546D"/>
    <w:rsid w:val="00C56637"/>
    <w:rsid w:val="00C60815"/>
    <w:rsid w:val="00C6290D"/>
    <w:rsid w:val="00C67AF1"/>
    <w:rsid w:val="00C730BD"/>
    <w:rsid w:val="00C809B3"/>
    <w:rsid w:val="00C8263B"/>
    <w:rsid w:val="00C82DF9"/>
    <w:rsid w:val="00C861FE"/>
    <w:rsid w:val="00C97A0D"/>
    <w:rsid w:val="00CA01E2"/>
    <w:rsid w:val="00CA05C4"/>
    <w:rsid w:val="00CA0889"/>
    <w:rsid w:val="00CB0293"/>
    <w:rsid w:val="00CB40D6"/>
    <w:rsid w:val="00CC08EE"/>
    <w:rsid w:val="00CD12B2"/>
    <w:rsid w:val="00CD1873"/>
    <w:rsid w:val="00CD2A49"/>
    <w:rsid w:val="00CD44BA"/>
    <w:rsid w:val="00CD6C46"/>
    <w:rsid w:val="00CD7E26"/>
    <w:rsid w:val="00CE00BE"/>
    <w:rsid w:val="00CE37A2"/>
    <w:rsid w:val="00CE6AA8"/>
    <w:rsid w:val="00CE77E6"/>
    <w:rsid w:val="00CF249C"/>
    <w:rsid w:val="00CF348F"/>
    <w:rsid w:val="00D01BE1"/>
    <w:rsid w:val="00D10304"/>
    <w:rsid w:val="00D1104D"/>
    <w:rsid w:val="00D14CBB"/>
    <w:rsid w:val="00D2260B"/>
    <w:rsid w:val="00D23809"/>
    <w:rsid w:val="00D23812"/>
    <w:rsid w:val="00D27EC2"/>
    <w:rsid w:val="00D308CB"/>
    <w:rsid w:val="00D322B4"/>
    <w:rsid w:val="00D3763F"/>
    <w:rsid w:val="00D41A8E"/>
    <w:rsid w:val="00D44535"/>
    <w:rsid w:val="00D521B0"/>
    <w:rsid w:val="00D52806"/>
    <w:rsid w:val="00D52EE3"/>
    <w:rsid w:val="00D53FFE"/>
    <w:rsid w:val="00D55F05"/>
    <w:rsid w:val="00D61C3C"/>
    <w:rsid w:val="00D70AF2"/>
    <w:rsid w:val="00D718CD"/>
    <w:rsid w:val="00D803AC"/>
    <w:rsid w:val="00D85453"/>
    <w:rsid w:val="00D858CD"/>
    <w:rsid w:val="00D86D49"/>
    <w:rsid w:val="00D94F7F"/>
    <w:rsid w:val="00D95D25"/>
    <w:rsid w:val="00DA2323"/>
    <w:rsid w:val="00DA4FC9"/>
    <w:rsid w:val="00DB254E"/>
    <w:rsid w:val="00DB3B9D"/>
    <w:rsid w:val="00DB5407"/>
    <w:rsid w:val="00DC00D1"/>
    <w:rsid w:val="00DC07A4"/>
    <w:rsid w:val="00DC6C4A"/>
    <w:rsid w:val="00DD3FE9"/>
    <w:rsid w:val="00DD6A2D"/>
    <w:rsid w:val="00DE19E3"/>
    <w:rsid w:val="00DE50F2"/>
    <w:rsid w:val="00DF1310"/>
    <w:rsid w:val="00DF22A0"/>
    <w:rsid w:val="00DF3C3C"/>
    <w:rsid w:val="00DF4968"/>
    <w:rsid w:val="00DF6792"/>
    <w:rsid w:val="00E035D4"/>
    <w:rsid w:val="00E1122D"/>
    <w:rsid w:val="00E1336E"/>
    <w:rsid w:val="00E15F5D"/>
    <w:rsid w:val="00E170F1"/>
    <w:rsid w:val="00E23F79"/>
    <w:rsid w:val="00E2425D"/>
    <w:rsid w:val="00E25E6F"/>
    <w:rsid w:val="00E30874"/>
    <w:rsid w:val="00E357ED"/>
    <w:rsid w:val="00E37296"/>
    <w:rsid w:val="00E41299"/>
    <w:rsid w:val="00E421C0"/>
    <w:rsid w:val="00E42428"/>
    <w:rsid w:val="00E42491"/>
    <w:rsid w:val="00E425C2"/>
    <w:rsid w:val="00E4734A"/>
    <w:rsid w:val="00E47E12"/>
    <w:rsid w:val="00E56D67"/>
    <w:rsid w:val="00E57783"/>
    <w:rsid w:val="00E60D65"/>
    <w:rsid w:val="00E62807"/>
    <w:rsid w:val="00E65A60"/>
    <w:rsid w:val="00E70644"/>
    <w:rsid w:val="00E712A2"/>
    <w:rsid w:val="00E777F1"/>
    <w:rsid w:val="00E8151A"/>
    <w:rsid w:val="00E91EAE"/>
    <w:rsid w:val="00E96092"/>
    <w:rsid w:val="00E977B6"/>
    <w:rsid w:val="00EA0757"/>
    <w:rsid w:val="00EA6E21"/>
    <w:rsid w:val="00ED0050"/>
    <w:rsid w:val="00ED20A7"/>
    <w:rsid w:val="00ED39F8"/>
    <w:rsid w:val="00ED6B25"/>
    <w:rsid w:val="00ED6E29"/>
    <w:rsid w:val="00EE0B0C"/>
    <w:rsid w:val="00EE1691"/>
    <w:rsid w:val="00EE67A7"/>
    <w:rsid w:val="00EE6A77"/>
    <w:rsid w:val="00EE6BBD"/>
    <w:rsid w:val="00EF3D31"/>
    <w:rsid w:val="00EF7892"/>
    <w:rsid w:val="00F02697"/>
    <w:rsid w:val="00F06DA9"/>
    <w:rsid w:val="00F1551B"/>
    <w:rsid w:val="00F15FBF"/>
    <w:rsid w:val="00F1784D"/>
    <w:rsid w:val="00F17F4C"/>
    <w:rsid w:val="00F21E7E"/>
    <w:rsid w:val="00F2676F"/>
    <w:rsid w:val="00F32997"/>
    <w:rsid w:val="00F3498A"/>
    <w:rsid w:val="00F35321"/>
    <w:rsid w:val="00F40CBB"/>
    <w:rsid w:val="00F433F7"/>
    <w:rsid w:val="00F43CE8"/>
    <w:rsid w:val="00F44B66"/>
    <w:rsid w:val="00F46581"/>
    <w:rsid w:val="00F46FA1"/>
    <w:rsid w:val="00F50B11"/>
    <w:rsid w:val="00F514EE"/>
    <w:rsid w:val="00F518DC"/>
    <w:rsid w:val="00F534F2"/>
    <w:rsid w:val="00F578A4"/>
    <w:rsid w:val="00F60038"/>
    <w:rsid w:val="00F6203E"/>
    <w:rsid w:val="00F62292"/>
    <w:rsid w:val="00F64C1C"/>
    <w:rsid w:val="00F65BCE"/>
    <w:rsid w:val="00F73291"/>
    <w:rsid w:val="00F7699B"/>
    <w:rsid w:val="00F76A47"/>
    <w:rsid w:val="00F85DDA"/>
    <w:rsid w:val="00F93335"/>
    <w:rsid w:val="00F9609E"/>
    <w:rsid w:val="00F96485"/>
    <w:rsid w:val="00FA75BD"/>
    <w:rsid w:val="00FB533A"/>
    <w:rsid w:val="00FC2858"/>
    <w:rsid w:val="00FC41B7"/>
    <w:rsid w:val="00FC725B"/>
    <w:rsid w:val="00FD1616"/>
    <w:rsid w:val="00FD291B"/>
    <w:rsid w:val="00FE07E4"/>
    <w:rsid w:val="00FE25FB"/>
    <w:rsid w:val="00FE435A"/>
    <w:rsid w:val="00FE46AF"/>
    <w:rsid w:val="00FE57FE"/>
    <w:rsid w:val="00FE5D6C"/>
    <w:rsid w:val="00FF36DB"/>
    <w:rsid w:val="00FF4BF7"/>
    <w:rsid w:val="00FF5F17"/>
    <w:rsid w:val="00FF74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lsdException w:name="heading 3" w:semiHidden="0" w:unhideWhenUsed="0"/>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AF3B7E"/>
    <w:rPr>
      <w:rFonts w:ascii="Verdana" w:hAnsi="Verdana"/>
      <w:sz w:val="18"/>
      <w:szCs w:val="24"/>
      <w:lang w:val="en-US" w:eastAsia="en-US"/>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
    <w:next w:val="Nadpis2"/>
    <w:link w:val="Nadpis1Char"/>
    <w:uiPriority w:val="9"/>
    <w:qFormat/>
    <w:rsid w:val="00E170F1"/>
    <w:pPr>
      <w:keepNext/>
      <w:pageBreakBefore/>
      <w:numPr>
        <w:numId w:val="3"/>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basedOn w:val="Nadpis1"/>
    <w:next w:val="Nadpis3"/>
    <w:link w:val="Nadpis2Char"/>
    <w:rsid w:val="00E170F1"/>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
    <w:rsid w:val="00E170F1"/>
    <w:pPr>
      <w:numPr>
        <w:ilvl w:val="2"/>
      </w:numPr>
      <w:outlineLvl w:val="2"/>
    </w:pPr>
    <w:rPr>
      <w:bCs/>
      <w:color w:val="3C8A2E"/>
      <w:szCs w:val="26"/>
    </w:rPr>
  </w:style>
  <w:style w:type="paragraph" w:styleId="Nadpis4">
    <w:name w:val="heading 4"/>
    <w:basedOn w:val="Normln"/>
    <w:next w:val="Normln"/>
    <w:link w:val="Nadpis4Char"/>
    <w:unhideWhenUsed/>
    <w:rsid w:val="00E170F1"/>
    <w:pPr>
      <w:keepNext/>
      <w:keepLines/>
      <w:numPr>
        <w:ilvl w:val="3"/>
        <w:numId w:val="3"/>
      </w:numPr>
      <w:spacing w:before="240" w:after="240"/>
      <w:outlineLvl w:val="3"/>
    </w:pPr>
    <w:rPr>
      <w:b/>
      <w:bCs/>
      <w:iCs/>
      <w:sz w:val="24"/>
    </w:rPr>
  </w:style>
  <w:style w:type="paragraph" w:styleId="Nadpis5">
    <w:name w:val="heading 5"/>
    <w:basedOn w:val="Normln"/>
    <w:next w:val="Normln"/>
    <w:link w:val="Nadpis5Char"/>
    <w:unhideWhenUsed/>
    <w:rsid w:val="00E170F1"/>
    <w:pPr>
      <w:keepNext/>
      <w:keepLines/>
      <w:numPr>
        <w:ilvl w:val="4"/>
        <w:numId w:val="3"/>
      </w:numPr>
      <w:spacing w:before="240" w:after="240"/>
      <w:outlineLvl w:val="4"/>
    </w:pPr>
    <w:rPr>
      <w:b/>
      <w:i/>
      <w:color w:val="00133A"/>
      <w:sz w:val="24"/>
    </w:rPr>
  </w:style>
  <w:style w:type="paragraph" w:styleId="Nadpis6">
    <w:name w:val="heading 6"/>
    <w:basedOn w:val="Normln"/>
    <w:next w:val="Normln"/>
    <w:link w:val="Nadpis6Char"/>
    <w:unhideWhenUsed/>
    <w:rsid w:val="00E170F1"/>
    <w:pPr>
      <w:keepNext/>
      <w:keepLines/>
      <w:numPr>
        <w:ilvl w:val="5"/>
        <w:numId w:val="3"/>
      </w:numPr>
      <w:spacing w:before="240" w:after="240"/>
      <w:outlineLvl w:val="5"/>
    </w:pPr>
    <w:rPr>
      <w:i/>
      <w:iCs/>
      <w:color w:val="00133A"/>
      <w:sz w:val="24"/>
    </w:rPr>
  </w:style>
  <w:style w:type="paragraph" w:styleId="Nadpis7">
    <w:name w:val="heading 7"/>
    <w:basedOn w:val="Normln"/>
    <w:next w:val="Normln"/>
    <w:link w:val="Nadpis7Char"/>
    <w:unhideWhenUsed/>
    <w:rsid w:val="00E170F1"/>
    <w:pPr>
      <w:keepNext/>
      <w:keepLines/>
      <w:numPr>
        <w:ilvl w:val="6"/>
        <w:numId w:val="3"/>
      </w:numPr>
      <w:spacing w:before="240" w:after="240"/>
      <w:outlineLvl w:val="6"/>
    </w:pPr>
    <w:rPr>
      <w:i/>
      <w:iCs/>
      <w:color w:val="404040"/>
      <w:sz w:val="22"/>
    </w:rPr>
  </w:style>
  <w:style w:type="paragraph" w:styleId="Nadpis8">
    <w:name w:val="heading 8"/>
    <w:basedOn w:val="Normln"/>
    <w:next w:val="Normln"/>
    <w:link w:val="Nadpis8Char"/>
    <w:semiHidden/>
    <w:unhideWhenUsed/>
    <w:qFormat/>
    <w:rsid w:val="00E170F1"/>
    <w:pPr>
      <w:keepNext/>
      <w:keepLines/>
      <w:numPr>
        <w:ilvl w:val="7"/>
        <w:numId w:val="3"/>
      </w:numPr>
      <w:spacing w:before="240" w:after="240"/>
      <w:outlineLvl w:val="7"/>
    </w:pPr>
    <w:rPr>
      <w:i/>
      <w:color w:val="404040"/>
      <w:sz w:val="20"/>
      <w:szCs w:val="20"/>
    </w:rPr>
  </w:style>
  <w:style w:type="paragraph" w:styleId="Nadpis9">
    <w:name w:val="heading 9"/>
    <w:basedOn w:val="Normln"/>
    <w:next w:val="Normln"/>
    <w:link w:val="Nadpis9Char"/>
    <w:semiHidden/>
    <w:unhideWhenUsed/>
    <w:qFormat/>
    <w:rsid w:val="00E170F1"/>
    <w:pPr>
      <w:keepNext/>
      <w:keepLines/>
      <w:numPr>
        <w:ilvl w:val="8"/>
        <w:numId w:val="3"/>
      </w:numPr>
      <w:spacing w:before="240" w:after="240"/>
      <w:outlineLvl w:val="8"/>
    </w:pPr>
    <w:rPr>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aliases w:val="Deloitte table 3,Tabulka"/>
    <w:basedOn w:val="Normlntabulka"/>
    <w:rsid w:val="00E170F1"/>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Zhlav">
    <w:name w:val="header"/>
    <w:basedOn w:val="Normln"/>
    <w:link w:val="ZhlavChar"/>
    <w:rsid w:val="00E170F1"/>
    <w:pPr>
      <w:tabs>
        <w:tab w:val="center" w:pos="4703"/>
        <w:tab w:val="right" w:pos="9406"/>
      </w:tabs>
    </w:pPr>
    <w:rPr>
      <w:sz w:val="16"/>
    </w:rPr>
  </w:style>
  <w:style w:type="paragraph" w:styleId="Zpat">
    <w:name w:val="footer"/>
    <w:basedOn w:val="Normln"/>
    <w:link w:val="ZpatChar"/>
    <w:uiPriority w:val="99"/>
    <w:rsid w:val="00E170F1"/>
    <w:pPr>
      <w:tabs>
        <w:tab w:val="center" w:pos="4703"/>
        <w:tab w:val="right" w:pos="9406"/>
      </w:tabs>
    </w:pPr>
    <w:rPr>
      <w:sz w:val="16"/>
    </w:rPr>
  </w:style>
  <w:style w:type="character" w:styleId="slostrnky">
    <w:name w:val="page number"/>
    <w:basedOn w:val="Standardnpsmoodstavce"/>
    <w:rsid w:val="00E170F1"/>
    <w:rPr>
      <w:rFonts w:ascii="Arial" w:hAnsi="Arial"/>
      <w:sz w:val="16"/>
    </w:rPr>
  </w:style>
  <w:style w:type="paragraph" w:styleId="Obsah1">
    <w:name w:val="toc 1"/>
    <w:basedOn w:val="Normln"/>
    <w:next w:val="Normln"/>
    <w:autoRedefine/>
    <w:uiPriority w:val="39"/>
    <w:rsid w:val="00C730BD"/>
    <w:pPr>
      <w:spacing w:after="240"/>
    </w:pPr>
  </w:style>
  <w:style w:type="paragraph" w:styleId="Obsah2">
    <w:name w:val="toc 2"/>
    <w:basedOn w:val="Normln"/>
    <w:next w:val="Normln"/>
    <w:autoRedefine/>
    <w:uiPriority w:val="39"/>
    <w:rsid w:val="00C730BD"/>
    <w:pPr>
      <w:spacing w:after="240"/>
      <w:ind w:left="238"/>
    </w:pPr>
  </w:style>
  <w:style w:type="paragraph" w:styleId="Obsah3">
    <w:name w:val="toc 3"/>
    <w:basedOn w:val="Normln"/>
    <w:next w:val="Normln"/>
    <w:autoRedefine/>
    <w:uiPriority w:val="39"/>
    <w:rsid w:val="00C730BD"/>
    <w:pPr>
      <w:spacing w:after="240"/>
      <w:ind w:left="482"/>
    </w:pPr>
  </w:style>
  <w:style w:type="character" w:styleId="Hypertextovodkaz">
    <w:name w:val="Hyperlink"/>
    <w:basedOn w:val="Standardnpsmoodstavce"/>
    <w:uiPriority w:val="99"/>
    <w:rsid w:val="00C730BD"/>
    <w:rPr>
      <w:rFonts w:ascii="Verdana" w:hAnsi="Verdana"/>
      <w:color w:val="00A1DE"/>
      <w:sz w:val="18"/>
      <w:u w:val="single"/>
    </w:rPr>
  </w:style>
  <w:style w:type="paragraph" w:styleId="Textbubliny">
    <w:name w:val="Balloon Text"/>
    <w:basedOn w:val="Normln"/>
    <w:link w:val="TextbublinyChar"/>
    <w:uiPriority w:val="99"/>
    <w:semiHidden/>
    <w:rsid w:val="00E170F1"/>
    <w:rPr>
      <w:rFonts w:ascii="Tahoma" w:hAnsi="Tahoma" w:cs="Tahoma"/>
      <w:sz w:val="16"/>
      <w:szCs w:val="16"/>
    </w:rPr>
  </w:style>
  <w:style w:type="character" w:customStyle="1" w:styleId="ZhlavChar">
    <w:name w:val="Záhlaví Char"/>
    <w:basedOn w:val="Standardnpsmoodstavce"/>
    <w:link w:val="Zhlav"/>
    <w:rsid w:val="00E170F1"/>
    <w:rPr>
      <w:rFonts w:ascii="Arial" w:hAnsi="Arial"/>
      <w:sz w:val="16"/>
      <w:szCs w:val="24"/>
      <w:lang w:val="en-US" w:eastAsia="en-US"/>
    </w:rPr>
  </w:style>
  <w:style w:type="character" w:customStyle="1" w:styleId="ZpatChar">
    <w:name w:val="Zápatí Char"/>
    <w:basedOn w:val="Standardnpsmoodstavce"/>
    <w:link w:val="Zpat"/>
    <w:uiPriority w:val="99"/>
    <w:rsid w:val="00E170F1"/>
    <w:rPr>
      <w:rFonts w:ascii="Arial" w:hAnsi="Arial"/>
      <w:sz w:val="16"/>
      <w:szCs w:val="24"/>
      <w:lang w:val="en-US" w:eastAsia="en-US"/>
    </w:rPr>
  </w:style>
  <w:style w:type="paragraph" w:customStyle="1" w:styleId="BodyText1">
    <w:name w:val="Body Text1"/>
    <w:link w:val="BodytextChar"/>
    <w:qFormat/>
    <w:rsid w:val="00AF3B7E"/>
    <w:pPr>
      <w:jc w:val="both"/>
    </w:pPr>
    <w:rPr>
      <w:rFonts w:ascii="Verdana" w:hAnsi="Verdana"/>
      <w:color w:val="000000"/>
      <w:sz w:val="18"/>
      <w:szCs w:val="48"/>
      <w:lang w:eastAsia="en-US"/>
    </w:rPr>
  </w:style>
  <w:style w:type="paragraph" w:customStyle="1" w:styleId="Legalentity">
    <w:name w:val="Legal entity"/>
    <w:basedOn w:val="Normln"/>
    <w:rsid w:val="00E170F1"/>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smlouvaheading2"/>
    <w:qFormat/>
    <w:rsid w:val="00AF3B7E"/>
    <w:pPr>
      <w:numPr>
        <w:numId w:val="4"/>
      </w:numPr>
      <w:tabs>
        <w:tab w:val="left" w:pos="794"/>
      </w:tabs>
      <w:spacing w:before="240" w:after="240"/>
      <w:jc w:val="both"/>
    </w:pPr>
    <w:rPr>
      <w:rFonts w:ascii="Verdana" w:hAnsi="Verdana"/>
      <w:b/>
      <w:caps/>
      <w:noProof/>
      <w:color w:val="000000"/>
      <w:sz w:val="18"/>
      <w:szCs w:val="24"/>
      <w:lang w:eastAsia="en-US"/>
    </w:rPr>
  </w:style>
  <w:style w:type="paragraph" w:customStyle="1" w:styleId="CaptionIntroductionparagraph">
    <w:name w:val="Caption Introduction paragraph"/>
    <w:rsid w:val="00E170F1"/>
    <w:rPr>
      <w:rFonts w:ascii="Arial" w:hAnsi="Arial"/>
      <w:b/>
      <w:color w:val="00A1DE"/>
      <w:sz w:val="24"/>
      <w:szCs w:val="22"/>
      <w:lang w:eastAsia="en-US"/>
    </w:rPr>
  </w:style>
  <w:style w:type="paragraph" w:customStyle="1" w:styleId="smlouvaheading2">
    <w:name w:val="smlouva heading 2"/>
    <w:basedOn w:val="CaptionIntroductionparagraph"/>
    <w:qFormat/>
    <w:rsid w:val="003E0951"/>
    <w:pPr>
      <w:numPr>
        <w:ilvl w:val="1"/>
        <w:numId w:val="4"/>
      </w:numPr>
      <w:tabs>
        <w:tab w:val="left" w:pos="794"/>
      </w:tabs>
      <w:spacing w:before="120"/>
      <w:ind w:hanging="720"/>
      <w:jc w:val="both"/>
    </w:pPr>
    <w:rPr>
      <w:rFonts w:ascii="Verdana" w:hAnsi="Verdana" w:cs="Calibri"/>
      <w:b w:val="0"/>
      <w:color w:val="000000"/>
      <w:sz w:val="18"/>
    </w:rPr>
  </w:style>
  <w:style w:type="paragraph" w:customStyle="1" w:styleId="smlouvaheading3">
    <w:name w:val="smlouva heading 3"/>
    <w:basedOn w:val="smlouvaheading2"/>
    <w:qFormat/>
    <w:rsid w:val="00CF249C"/>
    <w:pPr>
      <w:numPr>
        <w:ilvl w:val="2"/>
      </w:numPr>
      <w:ind w:left="1276" w:hanging="938"/>
    </w:pPr>
  </w:style>
  <w:style w:type="paragraph" w:customStyle="1" w:styleId="smlouvaheading4">
    <w:name w:val="smlouva heading 4"/>
    <w:basedOn w:val="smlouvaheading3"/>
    <w:next w:val="BodyText1"/>
    <w:qFormat/>
    <w:rsid w:val="007A3FB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E170F1"/>
    <w:pPr>
      <w:numPr>
        <w:ilvl w:val="0"/>
        <w:numId w:val="0"/>
      </w:numPr>
    </w:pPr>
    <w:rPr>
      <w:b/>
    </w:rPr>
  </w:style>
  <w:style w:type="paragraph" w:customStyle="1" w:styleId="Bodytextbold">
    <w:name w:val="Body text bold"/>
    <w:basedOn w:val="smlouvabodytextbold"/>
    <w:next w:val="BodyText1"/>
    <w:rsid w:val="00E170F1"/>
    <w:pPr>
      <w:tabs>
        <w:tab w:val="clear" w:pos="1021"/>
        <w:tab w:val="left" w:pos="1134"/>
      </w:tabs>
    </w:pPr>
    <w:rPr>
      <w:color w:val="000000"/>
    </w:rPr>
  </w:style>
  <w:style w:type="character" w:customStyle="1" w:styleId="CaptionbodyChar">
    <w:name w:val="Caption body Char"/>
    <w:basedOn w:val="Standardnpsmoodstavce"/>
    <w:link w:val="Captionbody"/>
    <w:rsid w:val="00E170F1"/>
    <w:rPr>
      <w:rFonts w:ascii="Arial" w:hAnsi="Arial"/>
      <w:color w:val="000000"/>
      <w:sz w:val="18"/>
      <w:lang w:val="en-US" w:eastAsia="en-US"/>
    </w:rPr>
  </w:style>
  <w:style w:type="paragraph" w:customStyle="1" w:styleId="Captionbody">
    <w:name w:val="Caption body"/>
    <w:link w:val="CaptionbodyChar"/>
    <w:rsid w:val="00E170F1"/>
    <w:rPr>
      <w:rFonts w:ascii="Arial" w:hAnsi="Arial"/>
      <w:color w:val="000000"/>
      <w:sz w:val="18"/>
      <w:lang w:val="en-US" w:eastAsia="en-US"/>
    </w:rPr>
  </w:style>
  <w:style w:type="paragraph" w:customStyle="1" w:styleId="Captionheading">
    <w:name w:val="Caption heading"/>
    <w:basedOn w:val="Captionbody"/>
    <w:rsid w:val="00E170F1"/>
    <w:rPr>
      <w:b/>
    </w:rPr>
  </w:style>
  <w:style w:type="paragraph" w:customStyle="1" w:styleId="smlouvabodytext">
    <w:name w:val="smlouva body text"/>
    <w:basedOn w:val="Normln"/>
    <w:rsid w:val="00E170F1"/>
    <w:pPr>
      <w:spacing w:before="120"/>
      <w:jc w:val="both"/>
    </w:pPr>
    <w:rPr>
      <w:rFonts w:eastAsia="Times"/>
      <w:noProof/>
    </w:rPr>
  </w:style>
  <w:style w:type="paragraph" w:customStyle="1" w:styleId="Bulletslevel1">
    <w:name w:val="Bullets level 1"/>
    <w:basedOn w:val="Normln"/>
    <w:link w:val="Bulletslevel1Char"/>
    <w:qFormat/>
    <w:rsid w:val="00B655F0"/>
    <w:pPr>
      <w:numPr>
        <w:numId w:val="1"/>
      </w:numPr>
      <w:spacing w:before="120"/>
      <w:ind w:left="357" w:hanging="357"/>
    </w:pPr>
    <w:rPr>
      <w:rFonts w:eastAsia="Times"/>
      <w:color w:val="000000"/>
      <w:sz w:val="22"/>
      <w:szCs w:val="20"/>
      <w:lang w:val="en-GB"/>
    </w:rPr>
  </w:style>
  <w:style w:type="character" w:customStyle="1" w:styleId="Bulletslevel1Char">
    <w:name w:val="Bullets level 1 Char"/>
    <w:basedOn w:val="Standardnpsmoodstavce"/>
    <w:link w:val="Bulletslevel1"/>
    <w:rsid w:val="00B655F0"/>
    <w:rPr>
      <w:rFonts w:ascii="Verdana" w:eastAsia="Times" w:hAnsi="Verdana"/>
      <w:color w:val="000000"/>
      <w:sz w:val="22"/>
      <w:lang w:val="en-GB" w:eastAsia="en-US"/>
    </w:rPr>
  </w:style>
  <w:style w:type="paragraph" w:customStyle="1" w:styleId="Bulletslevel2">
    <w:name w:val="Bullets level 2"/>
    <w:basedOn w:val="Normln"/>
    <w:link w:val="Bulletslevel2Char"/>
    <w:qFormat/>
    <w:rsid w:val="00B655F0"/>
    <w:pPr>
      <w:numPr>
        <w:numId w:val="2"/>
      </w:numPr>
      <w:tabs>
        <w:tab w:val="left" w:pos="567"/>
      </w:tabs>
      <w:spacing w:before="120"/>
    </w:pPr>
    <w:rPr>
      <w:rFonts w:eastAsia="Times"/>
      <w:color w:val="000000"/>
      <w:sz w:val="22"/>
      <w:szCs w:val="20"/>
      <w:lang w:val="en-GB"/>
    </w:rPr>
  </w:style>
  <w:style w:type="character" w:customStyle="1" w:styleId="Bulletslevel2Char">
    <w:name w:val="Bullets level 2 Char"/>
    <w:basedOn w:val="Bulletslevel1Char"/>
    <w:link w:val="Bulletslevel2"/>
    <w:rsid w:val="00B655F0"/>
    <w:rPr>
      <w:rFonts w:ascii="Verdana" w:eastAsia="Times" w:hAnsi="Verdana"/>
      <w:color w:val="000000"/>
      <w:sz w:val="22"/>
      <w:lang w:val="en-GB" w:eastAsia="en-US"/>
    </w:rPr>
  </w:style>
  <w:style w:type="paragraph" w:customStyle="1" w:styleId="PulloutQuote">
    <w:name w:val="Pullout Quote"/>
    <w:rsid w:val="00E170F1"/>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
    <w:rsid w:val="00E170F1"/>
    <w:rPr>
      <w:b/>
      <w:color w:val="3C8A2E"/>
      <w:sz w:val="20"/>
      <w:szCs w:val="16"/>
      <w:lang w:val="cs-CZ"/>
    </w:rPr>
  </w:style>
  <w:style w:type="paragraph" w:customStyle="1" w:styleId="Highlight2">
    <w:name w:val="Highlight 2"/>
    <w:basedOn w:val="Highlight1"/>
    <w:rsid w:val="00E170F1"/>
    <w:rPr>
      <w:color w:val="92D400"/>
    </w:rPr>
  </w:style>
  <w:style w:type="table" w:customStyle="1" w:styleId="Deloittetable1">
    <w:name w:val="Deloitte table 1"/>
    <w:basedOn w:val="Normlntabulka"/>
    <w:rsid w:val="00E170F1"/>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
    <w:next w:val="Normln"/>
    <w:autoRedefine/>
    <w:uiPriority w:val="39"/>
    <w:rsid w:val="00E170F1"/>
    <w:pPr>
      <w:spacing w:after="240"/>
      <w:ind w:left="720"/>
    </w:pPr>
  </w:style>
  <w:style w:type="table" w:customStyle="1" w:styleId="Deloittetable2">
    <w:name w:val="Deloitte table 2"/>
    <w:basedOn w:val="Normlntabulka"/>
    <w:rsid w:val="00E170F1"/>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lkasprostorovmiefekty1">
    <w:name w:val="Table 3D effects 1"/>
    <w:basedOn w:val="Normlntabulka"/>
    <w:rsid w:val="00E170F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tabulka"/>
    <w:rsid w:val="00E170F1"/>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tabulka"/>
    <w:rsid w:val="00E170F1"/>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tabulka"/>
    <w:rsid w:val="00E170F1"/>
    <w:rPr>
      <w:rFonts w:ascii="Arial" w:hAnsi="Arial"/>
      <w:sz w:val="19"/>
    </w:rPr>
    <w:tblPr/>
  </w:style>
  <w:style w:type="table" w:customStyle="1" w:styleId="Deloittetable6">
    <w:name w:val="Deloitte table 6"/>
    <w:basedOn w:val="Normlntabulka"/>
    <w:rsid w:val="00E170F1"/>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tabulka"/>
    <w:rsid w:val="00E170F1"/>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lkasprostorovmiefekty3">
    <w:name w:val="Table 3D effects 3"/>
    <w:basedOn w:val="Normlntabulka"/>
    <w:rsid w:val="00E170F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tabulka"/>
    <w:rsid w:val="00E170F1"/>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tabulka"/>
    <w:rsid w:val="00E170F1"/>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tabulka"/>
    <w:rsid w:val="00E170F1"/>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tabulka"/>
    <w:rsid w:val="00E170F1"/>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tabulka"/>
    <w:rsid w:val="00E170F1"/>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loupcetabulky3">
    <w:name w:val="Table Columns 3"/>
    <w:basedOn w:val="Normlntabulka"/>
    <w:rsid w:val="00E170F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Barevnseznamzvraznn4">
    <w:name w:val="Colorful List Accent 4"/>
    <w:basedOn w:val="Normlntabulka"/>
    <w:uiPriority w:val="72"/>
    <w:rsid w:val="00E170F1"/>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ednmka2zvraznn4">
    <w:name w:val="Medium Grid 2 Accent 4"/>
    <w:basedOn w:val="Normlntabulka"/>
    <w:uiPriority w:val="68"/>
    <w:rsid w:val="00E170F1"/>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Standardnpsmoodstavce"/>
    <w:link w:val="Nadpis4"/>
    <w:rsid w:val="00E170F1"/>
    <w:rPr>
      <w:rFonts w:ascii="Verdana" w:hAnsi="Verdana"/>
      <w:b/>
      <w:bCs/>
      <w:iCs/>
      <w:sz w:val="24"/>
      <w:szCs w:val="24"/>
      <w:lang w:val="en-US" w:eastAsia="en-US"/>
    </w:rPr>
  </w:style>
  <w:style w:type="character" w:customStyle="1" w:styleId="Nadpis5Char">
    <w:name w:val="Nadpis 5 Char"/>
    <w:basedOn w:val="Standardnpsmoodstavce"/>
    <w:link w:val="Nadpis5"/>
    <w:rsid w:val="00E170F1"/>
    <w:rPr>
      <w:rFonts w:ascii="Verdana" w:hAnsi="Verdana"/>
      <w:b/>
      <w:i/>
      <w:color w:val="00133A"/>
      <w:sz w:val="24"/>
      <w:szCs w:val="24"/>
      <w:lang w:val="en-US" w:eastAsia="en-US"/>
    </w:rPr>
  </w:style>
  <w:style w:type="character" w:customStyle="1" w:styleId="Nadpis6Char">
    <w:name w:val="Nadpis 6 Char"/>
    <w:basedOn w:val="Standardnpsmoodstavce"/>
    <w:link w:val="Nadpis6"/>
    <w:rsid w:val="00E170F1"/>
    <w:rPr>
      <w:rFonts w:ascii="Verdana" w:hAnsi="Verdana"/>
      <w:i/>
      <w:iCs/>
      <w:color w:val="00133A"/>
      <w:sz w:val="24"/>
      <w:szCs w:val="24"/>
      <w:lang w:val="en-US" w:eastAsia="en-US"/>
    </w:rPr>
  </w:style>
  <w:style w:type="character" w:customStyle="1" w:styleId="Nadpis7Char">
    <w:name w:val="Nadpis 7 Char"/>
    <w:basedOn w:val="Standardnpsmoodstavce"/>
    <w:link w:val="Nadpis7"/>
    <w:rsid w:val="00E170F1"/>
    <w:rPr>
      <w:rFonts w:ascii="Verdana" w:hAnsi="Verdana"/>
      <w:i/>
      <w:iCs/>
      <w:color w:val="404040"/>
      <w:sz w:val="22"/>
      <w:szCs w:val="24"/>
      <w:lang w:val="en-US" w:eastAsia="en-US"/>
    </w:rPr>
  </w:style>
  <w:style w:type="character" w:customStyle="1" w:styleId="Nadpis8Char">
    <w:name w:val="Nadpis 8 Char"/>
    <w:basedOn w:val="Standardnpsmoodstavce"/>
    <w:link w:val="Nadpis8"/>
    <w:semiHidden/>
    <w:rsid w:val="00E170F1"/>
    <w:rPr>
      <w:rFonts w:ascii="Verdana" w:hAnsi="Verdana"/>
      <w:i/>
      <w:color w:val="404040"/>
      <w:lang w:val="en-US" w:eastAsia="en-US"/>
    </w:rPr>
  </w:style>
  <w:style w:type="character" w:customStyle="1" w:styleId="Nadpis9Char">
    <w:name w:val="Nadpis 9 Char"/>
    <w:basedOn w:val="Standardnpsmoodstavce"/>
    <w:link w:val="Nadpis9"/>
    <w:semiHidden/>
    <w:rsid w:val="00E170F1"/>
    <w:rPr>
      <w:rFonts w:ascii="Verdana" w:hAnsi="Verdana"/>
      <w:i/>
      <w:iCs/>
      <w:color w:val="404040"/>
      <w:sz w:val="18"/>
      <w:lang w:val="en-US" w:eastAsia="en-US"/>
    </w:rPr>
  </w:style>
  <w:style w:type="paragraph" w:styleId="Obsah5">
    <w:name w:val="toc 5"/>
    <w:basedOn w:val="Normln"/>
    <w:next w:val="Normln"/>
    <w:autoRedefine/>
    <w:uiPriority w:val="39"/>
    <w:rsid w:val="00E170F1"/>
    <w:pPr>
      <w:spacing w:after="100"/>
      <w:ind w:left="960"/>
    </w:pPr>
  </w:style>
  <w:style w:type="character" w:styleId="Znakapoznpodarou">
    <w:name w:val="footnote reference"/>
    <w:basedOn w:val="Standardnpsmoodstavce"/>
    <w:rsid w:val="00E170F1"/>
    <w:rPr>
      <w:rFonts w:ascii="Arial" w:hAnsi="Arial"/>
      <w:sz w:val="16"/>
      <w:vertAlign w:val="superscript"/>
    </w:rPr>
  </w:style>
  <w:style w:type="paragraph" w:styleId="Textpoznpodarou">
    <w:name w:val="footnote text"/>
    <w:basedOn w:val="Normln"/>
    <w:link w:val="TextpoznpodarouChar"/>
    <w:rsid w:val="00E170F1"/>
    <w:rPr>
      <w:sz w:val="16"/>
      <w:szCs w:val="20"/>
    </w:rPr>
  </w:style>
  <w:style w:type="character" w:customStyle="1" w:styleId="TextpoznpodarouChar">
    <w:name w:val="Text pozn. pod čarou Char"/>
    <w:basedOn w:val="Standardnpsmoodstavce"/>
    <w:link w:val="Textpoznpodarou"/>
    <w:rsid w:val="00E170F1"/>
    <w:rPr>
      <w:rFonts w:ascii="Arial" w:hAnsi="Arial"/>
      <w:sz w:val="16"/>
      <w:lang w:val="en-US" w:eastAsia="en-US"/>
    </w:rPr>
  </w:style>
  <w:style w:type="paragraph" w:customStyle="1" w:styleId="Highlight3">
    <w:name w:val="Highlight 3"/>
    <w:basedOn w:val="Highlight2"/>
    <w:rsid w:val="00E170F1"/>
    <w:rPr>
      <w:color w:val="00A1DE"/>
    </w:rPr>
  </w:style>
  <w:style w:type="paragraph" w:styleId="Nadpisobsahu">
    <w:name w:val="TOC Heading"/>
    <w:basedOn w:val="Nadpis1"/>
    <w:next w:val="Normln"/>
    <w:uiPriority w:val="39"/>
    <w:semiHidden/>
    <w:unhideWhenUsed/>
    <w:qFormat/>
    <w:rsid w:val="00E170F1"/>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
    <w:link w:val="Nadpis1"/>
    <w:uiPriority w:val="9"/>
    <w:locked/>
    <w:rsid w:val="00E170F1"/>
    <w:rPr>
      <w:rFonts w:ascii="Times New Roman Bold" w:hAnsi="Times New Roman Bold" w:cs="Arial"/>
      <w:bCs/>
      <w:color w:val="002776"/>
      <w:kern w:val="32"/>
      <w:sz w:val="60"/>
      <w:szCs w:val="32"/>
      <w:lang w:val="en-US" w:eastAsia="en-US"/>
    </w:rPr>
  </w:style>
  <w:style w:type="character" w:customStyle="1" w:styleId="Nadpis2Char">
    <w:name w:val="Nadpis 2 Char"/>
    <w:link w:val="Nadpis2"/>
    <w:locked/>
    <w:rsid w:val="00E170F1"/>
    <w:rPr>
      <w:rFonts w:ascii="Arial" w:hAnsi="Arial" w:cs="Arial"/>
      <w:b/>
      <w:iCs/>
      <w:color w:val="92D400"/>
      <w:kern w:val="32"/>
      <w:sz w:val="24"/>
      <w:szCs w:val="24"/>
      <w:lang w:val="en-US" w:eastAsia="en-US"/>
    </w:rPr>
  </w:style>
  <w:style w:type="paragraph" w:styleId="Odstavecseseznamem">
    <w:name w:val="List Paragraph"/>
    <w:basedOn w:val="Normln"/>
    <w:link w:val="OdstavecseseznamemChar"/>
    <w:uiPriority w:val="34"/>
    <w:qFormat/>
    <w:rsid w:val="00E170F1"/>
    <w:pPr>
      <w:ind w:left="720"/>
      <w:contextualSpacing/>
    </w:pPr>
  </w:style>
  <w:style w:type="paragraph" w:styleId="Zkladntextodsazen3">
    <w:name w:val="Body Text Indent 3"/>
    <w:basedOn w:val="Normln"/>
    <w:link w:val="Zkladntextodsazen3Char"/>
    <w:rsid w:val="00E170F1"/>
    <w:pPr>
      <w:spacing w:after="120"/>
      <w:ind w:left="283"/>
    </w:pPr>
    <w:rPr>
      <w:sz w:val="16"/>
      <w:szCs w:val="16"/>
    </w:rPr>
  </w:style>
  <w:style w:type="character" w:customStyle="1" w:styleId="Zkladntextodsazen3Char">
    <w:name w:val="Základní text odsazený 3 Char"/>
    <w:basedOn w:val="Standardnpsmoodstavce"/>
    <w:link w:val="Zkladntextodsazen3"/>
    <w:rsid w:val="00E170F1"/>
    <w:rPr>
      <w:rFonts w:ascii="Calibri" w:hAnsi="Calibri"/>
      <w:sz w:val="16"/>
      <w:szCs w:val="16"/>
      <w:lang w:eastAsia="en-US"/>
    </w:rPr>
  </w:style>
  <w:style w:type="paragraph" w:styleId="Zkladntext">
    <w:name w:val="Body Text"/>
    <w:basedOn w:val="Normln"/>
    <w:link w:val="ZkladntextChar"/>
    <w:rsid w:val="00E170F1"/>
    <w:pPr>
      <w:spacing w:after="120"/>
    </w:pPr>
  </w:style>
  <w:style w:type="character" w:customStyle="1" w:styleId="ZkladntextChar">
    <w:name w:val="Základní text Char"/>
    <w:basedOn w:val="Standardnpsmoodstavce"/>
    <w:link w:val="Zkladntext"/>
    <w:rsid w:val="00E170F1"/>
    <w:rPr>
      <w:rFonts w:ascii="Calibri" w:hAnsi="Calibri"/>
      <w:sz w:val="24"/>
      <w:szCs w:val="24"/>
      <w:lang w:eastAsia="en-US"/>
    </w:rPr>
  </w:style>
  <w:style w:type="paragraph" w:customStyle="1" w:styleId="Heading1AgreementDTStyle">
    <w:name w:val="Heading 1 Agreement DT Style"/>
    <w:basedOn w:val="Normln"/>
    <w:link w:val="Heading1AgreementDTStyleChar"/>
    <w:qFormat/>
    <w:rsid w:val="004223BE"/>
    <w:pPr>
      <w:spacing w:after="240"/>
      <w:jc w:val="center"/>
    </w:pPr>
    <w:rPr>
      <w:b/>
      <w:i/>
      <w:sz w:val="20"/>
      <w:szCs w:val="22"/>
      <w:lang w:val="cs-CZ" w:eastAsia="en-GB"/>
    </w:rPr>
  </w:style>
  <w:style w:type="character" w:customStyle="1" w:styleId="Heading1AgreementDTStyleChar">
    <w:name w:val="Heading 1 Agreement DT Style Char"/>
    <w:link w:val="Heading1AgreementDTStyle"/>
    <w:rsid w:val="004223BE"/>
    <w:rPr>
      <w:rFonts w:ascii="Arial" w:hAnsi="Arial"/>
      <w:b/>
      <w:i/>
      <w:szCs w:val="22"/>
      <w:lang w:eastAsia="en-GB"/>
    </w:rPr>
  </w:style>
  <w:style w:type="paragraph" w:styleId="Revize">
    <w:name w:val="Revision"/>
    <w:hidden/>
    <w:uiPriority w:val="99"/>
    <w:semiHidden/>
    <w:rsid w:val="00E57783"/>
    <w:rPr>
      <w:rFonts w:ascii="Arial" w:hAnsi="Arial"/>
      <w:sz w:val="19"/>
      <w:szCs w:val="24"/>
      <w:lang w:val="en-US" w:eastAsia="en-US"/>
    </w:rPr>
  </w:style>
  <w:style w:type="character" w:styleId="Odkaznakoment">
    <w:name w:val="annotation reference"/>
    <w:basedOn w:val="Standardnpsmoodstavce"/>
    <w:rsid w:val="006D1563"/>
    <w:rPr>
      <w:sz w:val="16"/>
      <w:szCs w:val="16"/>
    </w:rPr>
  </w:style>
  <w:style w:type="paragraph" w:styleId="Textkomente">
    <w:name w:val="annotation text"/>
    <w:basedOn w:val="Normln"/>
    <w:link w:val="TextkomenteChar"/>
    <w:rsid w:val="006D1563"/>
    <w:rPr>
      <w:sz w:val="20"/>
      <w:szCs w:val="20"/>
    </w:rPr>
  </w:style>
  <w:style w:type="character" w:customStyle="1" w:styleId="TextkomenteChar">
    <w:name w:val="Text komentáře Char"/>
    <w:basedOn w:val="Standardnpsmoodstavce"/>
    <w:link w:val="Textkomente"/>
    <w:rsid w:val="006D1563"/>
    <w:rPr>
      <w:rFonts w:ascii="Arial" w:hAnsi="Arial"/>
      <w:lang w:val="en-US" w:eastAsia="en-US"/>
    </w:rPr>
  </w:style>
  <w:style w:type="paragraph" w:styleId="Pedmtkomente">
    <w:name w:val="annotation subject"/>
    <w:basedOn w:val="Textkomente"/>
    <w:next w:val="Textkomente"/>
    <w:link w:val="PedmtkomenteChar"/>
    <w:uiPriority w:val="99"/>
    <w:rsid w:val="006D1563"/>
    <w:rPr>
      <w:b/>
      <w:bCs/>
    </w:rPr>
  </w:style>
  <w:style w:type="character" w:customStyle="1" w:styleId="PedmtkomenteChar">
    <w:name w:val="Předmět komentáře Char"/>
    <w:basedOn w:val="TextkomenteChar"/>
    <w:link w:val="Pedmtkomente"/>
    <w:uiPriority w:val="99"/>
    <w:rsid w:val="006D1563"/>
    <w:rPr>
      <w:rFonts w:ascii="Arial" w:hAnsi="Arial"/>
      <w:b/>
      <w:bCs/>
      <w:lang w:val="en-US" w:eastAsia="en-US"/>
    </w:rPr>
  </w:style>
  <w:style w:type="paragraph" w:customStyle="1" w:styleId="SidebarBulletText2">
    <w:name w:val="Sidebar Bullet Text 2"/>
    <w:basedOn w:val="Normln"/>
    <w:rsid w:val="00AF3B7E"/>
    <w:pPr>
      <w:numPr>
        <w:numId w:val="5"/>
      </w:numPr>
    </w:pPr>
  </w:style>
  <w:style w:type="paragraph" w:customStyle="1" w:styleId="Textodst1sl">
    <w:name w:val="Text odst.1čísl"/>
    <w:basedOn w:val="Normln"/>
    <w:uiPriority w:val="99"/>
    <w:rsid w:val="000A46CE"/>
    <w:pPr>
      <w:numPr>
        <w:ilvl w:val="1"/>
        <w:numId w:val="9"/>
      </w:numPr>
      <w:tabs>
        <w:tab w:val="left" w:pos="0"/>
        <w:tab w:val="left" w:pos="284"/>
      </w:tabs>
      <w:spacing w:before="80"/>
      <w:outlineLvl w:val="1"/>
    </w:pPr>
    <w:rPr>
      <w:rFonts w:ascii="Arial" w:eastAsiaTheme="minorEastAsia" w:hAnsi="Arial"/>
      <w:sz w:val="22"/>
      <w:szCs w:val="20"/>
      <w:lang w:val="cs-CZ" w:eastAsia="cs-CZ"/>
    </w:rPr>
  </w:style>
  <w:style w:type="character" w:customStyle="1" w:styleId="OdstavecseseznamemChar">
    <w:name w:val="Odstavec se seznamem Char"/>
    <w:link w:val="Odstavecseseznamem"/>
    <w:uiPriority w:val="34"/>
    <w:locked/>
    <w:rsid w:val="00287C5C"/>
    <w:rPr>
      <w:rFonts w:ascii="Verdana" w:hAnsi="Verdana"/>
      <w:sz w:val="18"/>
      <w:szCs w:val="24"/>
      <w:lang w:val="en-US" w:eastAsia="en-US"/>
    </w:rPr>
  </w:style>
  <w:style w:type="paragraph" w:customStyle="1" w:styleId="Parnadpis">
    <w:name w:val="Par_nadpis"/>
    <w:basedOn w:val="Normln"/>
    <w:rsid w:val="00A73B1F"/>
    <w:pPr>
      <w:numPr>
        <w:numId w:val="13"/>
      </w:numPr>
      <w:spacing w:before="240" w:after="80"/>
    </w:pPr>
    <w:rPr>
      <w:rFonts w:ascii="Arial" w:eastAsiaTheme="minorEastAsia" w:hAnsi="Arial" w:cs="Arial"/>
      <w:b/>
      <w:bCs/>
      <w:smallCaps/>
      <w:sz w:val="28"/>
      <w:szCs w:val="28"/>
      <w:lang w:val="cs-CZ" w:eastAsia="cs-CZ"/>
    </w:rPr>
  </w:style>
  <w:style w:type="paragraph" w:customStyle="1" w:styleId="Parodstavec">
    <w:name w:val="Par_odstavec"/>
    <w:basedOn w:val="Normln"/>
    <w:rsid w:val="00A73B1F"/>
    <w:pPr>
      <w:numPr>
        <w:ilvl w:val="1"/>
        <w:numId w:val="13"/>
      </w:numPr>
      <w:spacing w:before="120" w:after="80"/>
    </w:pPr>
    <w:rPr>
      <w:rFonts w:ascii="Arial" w:eastAsiaTheme="minorEastAsia" w:hAnsi="Arial" w:cs="Arial"/>
      <w:sz w:val="20"/>
      <w:szCs w:val="20"/>
      <w:lang w:val="cs-CZ" w:eastAsia="cs-CZ"/>
    </w:rPr>
  </w:style>
  <w:style w:type="numbering" w:customStyle="1" w:styleId="Cislovaniparagrafu">
    <w:name w:val="Cislovani_paragrafu"/>
    <w:rsid w:val="00A73B1F"/>
    <w:pPr>
      <w:numPr>
        <w:numId w:val="12"/>
      </w:numPr>
    </w:pPr>
  </w:style>
  <w:style w:type="character" w:customStyle="1" w:styleId="TextbublinyChar">
    <w:name w:val="Text bubliny Char"/>
    <w:basedOn w:val="Standardnpsmoodstavce"/>
    <w:link w:val="Textbubliny"/>
    <w:uiPriority w:val="99"/>
    <w:semiHidden/>
    <w:locked/>
    <w:rsid w:val="00A73B1F"/>
    <w:rPr>
      <w:rFonts w:ascii="Tahoma" w:hAnsi="Tahoma" w:cs="Tahoma"/>
      <w:sz w:val="16"/>
      <w:szCs w:val="16"/>
      <w:lang w:val="en-US" w:eastAsia="en-US"/>
    </w:rPr>
  </w:style>
  <w:style w:type="paragraph" w:customStyle="1" w:styleId="Standardodstavecslovan">
    <w:name w:val="Standard_odstavec_číslovaný"/>
    <w:basedOn w:val="Normln"/>
    <w:rsid w:val="00A73B1F"/>
    <w:pPr>
      <w:numPr>
        <w:numId w:val="14"/>
      </w:numPr>
      <w:spacing w:before="120" w:after="60"/>
      <w:jc w:val="both"/>
    </w:pPr>
    <w:rPr>
      <w:rFonts w:ascii="Arial" w:eastAsiaTheme="minorEastAsia" w:hAnsi="Arial"/>
      <w:kern w:val="22"/>
      <w:sz w:val="20"/>
      <w:lang w:val="cs-CZ" w:eastAsia="cs-CZ"/>
    </w:rPr>
  </w:style>
  <w:style w:type="paragraph" w:customStyle="1" w:styleId="Clanek11">
    <w:name w:val="Clanek 1.1"/>
    <w:basedOn w:val="Nadpis2"/>
    <w:link w:val="Clanek11Char"/>
    <w:qFormat/>
    <w:rsid w:val="00A73B1F"/>
    <w:pPr>
      <w:keepNext w:val="0"/>
      <w:widowControl w:val="0"/>
      <w:numPr>
        <w:ilvl w:val="0"/>
        <w:numId w:val="0"/>
      </w:numPr>
      <w:tabs>
        <w:tab w:val="num" w:pos="567"/>
      </w:tabs>
      <w:spacing w:before="120" w:after="120" w:line="259" w:lineRule="auto"/>
      <w:ind w:left="567" w:hanging="567"/>
    </w:pPr>
    <w:rPr>
      <w:rFonts w:ascii="Times New Roman" w:eastAsiaTheme="minorEastAsia" w:hAnsi="Times New Roman"/>
      <w:b w:val="0"/>
      <w:bCs/>
      <w:color w:val="auto"/>
      <w:kern w:val="0"/>
      <w:sz w:val="22"/>
      <w:szCs w:val="28"/>
      <w:lang w:val="cs-CZ"/>
    </w:rPr>
  </w:style>
  <w:style w:type="paragraph" w:customStyle="1" w:styleId="Claneka">
    <w:name w:val="Clanek (a)"/>
    <w:basedOn w:val="Normln"/>
    <w:qFormat/>
    <w:rsid w:val="00A73B1F"/>
    <w:pPr>
      <w:keepLines/>
      <w:widowControl w:val="0"/>
      <w:tabs>
        <w:tab w:val="num" w:pos="992"/>
      </w:tabs>
      <w:spacing w:after="160" w:line="259" w:lineRule="auto"/>
      <w:ind w:left="992" w:hanging="425"/>
    </w:pPr>
    <w:rPr>
      <w:rFonts w:asciiTheme="minorHAnsi" w:eastAsiaTheme="minorEastAsia" w:hAnsiTheme="minorHAnsi"/>
      <w:sz w:val="22"/>
      <w:szCs w:val="22"/>
      <w:lang w:val="cs-CZ"/>
    </w:rPr>
  </w:style>
  <w:style w:type="paragraph" w:customStyle="1" w:styleId="Claneki">
    <w:name w:val="Clanek (i)"/>
    <w:basedOn w:val="Normln"/>
    <w:qFormat/>
    <w:rsid w:val="00A73B1F"/>
    <w:pPr>
      <w:keepNext/>
      <w:tabs>
        <w:tab w:val="num" w:pos="1004"/>
        <w:tab w:val="num" w:pos="1418"/>
      </w:tabs>
      <w:spacing w:after="160" w:line="259" w:lineRule="auto"/>
      <w:ind w:left="1004" w:hanging="720"/>
    </w:pPr>
    <w:rPr>
      <w:rFonts w:asciiTheme="minorHAnsi" w:eastAsiaTheme="minorEastAsia" w:hAnsiTheme="minorHAnsi"/>
      <w:color w:val="000000"/>
      <w:sz w:val="22"/>
      <w:szCs w:val="22"/>
      <w:lang w:val="cs-CZ"/>
    </w:rPr>
  </w:style>
  <w:style w:type="character" w:customStyle="1" w:styleId="Clanek11Char">
    <w:name w:val="Clanek 1.1 Char"/>
    <w:link w:val="Clanek11"/>
    <w:locked/>
    <w:rsid w:val="00A73B1F"/>
    <w:rPr>
      <w:rFonts w:eastAsiaTheme="minorEastAsia" w:cs="Arial"/>
      <w:bCs/>
      <w:iCs/>
      <w:sz w:val="22"/>
      <w:szCs w:val="28"/>
      <w:lang w:eastAsia="en-US"/>
    </w:rPr>
  </w:style>
  <w:style w:type="paragraph" w:customStyle="1" w:styleId="Tuntext">
    <w:name w:val="Tučný text"/>
    <w:basedOn w:val="Normln"/>
    <w:qFormat/>
    <w:rsid w:val="00F46581"/>
    <w:pPr>
      <w:spacing w:before="600" w:after="120" w:line="276" w:lineRule="auto"/>
      <w:jc w:val="both"/>
    </w:pPr>
    <w:rPr>
      <w:rFonts w:ascii="Segoe UI" w:hAnsi="Segoe UI"/>
      <w:b/>
      <w:sz w:val="20"/>
      <w:szCs w:val="20"/>
      <w:lang w:val="cs-CZ" w:eastAsia="cs-CZ"/>
    </w:rPr>
  </w:style>
  <w:style w:type="paragraph" w:customStyle="1" w:styleId="Podtitul11">
    <w:name w:val="Podtitul 1.1"/>
    <w:basedOn w:val="Nadpis2"/>
    <w:link w:val="Podtitul11Char"/>
    <w:qFormat/>
    <w:rsid w:val="00F46581"/>
    <w:pPr>
      <w:keepNext w:val="0"/>
      <w:numPr>
        <w:ilvl w:val="0"/>
        <w:numId w:val="0"/>
      </w:numPr>
      <w:spacing w:before="120" w:after="120" w:line="288" w:lineRule="auto"/>
      <w:ind w:left="576" w:hanging="576"/>
      <w:jc w:val="both"/>
    </w:pPr>
    <w:rPr>
      <w:rFonts w:ascii="Segoe UI" w:hAnsi="Segoe UI" w:cs="Times New Roman"/>
      <w:b w:val="0"/>
      <w:iCs w:val="0"/>
      <w:color w:val="auto"/>
      <w:kern w:val="0"/>
      <w:sz w:val="20"/>
      <w:szCs w:val="20"/>
      <w:lang w:val="cs-CZ" w:eastAsia="cs-CZ"/>
    </w:rPr>
  </w:style>
  <w:style w:type="character" w:customStyle="1" w:styleId="Podtitul11Char">
    <w:name w:val="Podtitul 1.1 Char"/>
    <w:link w:val="Podtitul11"/>
    <w:rsid w:val="00F46581"/>
    <w:rPr>
      <w:rFonts w:ascii="Segoe UI" w:hAnsi="Segoe UI"/>
    </w:rPr>
  </w:style>
  <w:style w:type="table" w:customStyle="1" w:styleId="TableGridLight1">
    <w:name w:val="Table Grid Light1"/>
    <w:basedOn w:val="Normlntabulka"/>
    <w:uiPriority w:val="40"/>
    <w:rsid w:val="00F4658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odytextChar">
    <w:name w:val="Body text Char"/>
    <w:link w:val="BodyText1"/>
    <w:locked/>
    <w:rsid w:val="0069193B"/>
    <w:rPr>
      <w:rFonts w:ascii="Verdana" w:hAnsi="Verdana"/>
      <w:color w:val="000000"/>
      <w:sz w:val="18"/>
      <w:szCs w:val="48"/>
      <w:lang w:eastAsia="en-US"/>
    </w:rPr>
  </w:style>
  <w:style w:type="table" w:customStyle="1" w:styleId="PlainTable21">
    <w:name w:val="Plain Table 21"/>
    <w:basedOn w:val="Normlntabulka"/>
    <w:uiPriority w:val="42"/>
    <w:rsid w:val="0077209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Sledovanodkaz">
    <w:name w:val="FollowedHyperlink"/>
    <w:basedOn w:val="Standardnpsmoodstavce"/>
    <w:semiHidden/>
    <w:unhideWhenUsed/>
    <w:rsid w:val="009D3C8B"/>
    <w:rPr>
      <w:color w:val="800080" w:themeColor="followedHyperlink"/>
      <w:u w:val="single"/>
    </w:rPr>
  </w:style>
  <w:style w:type="table" w:customStyle="1" w:styleId="TableGridLight10">
    <w:name w:val="Table Grid Light1"/>
    <w:basedOn w:val="Normlntabulka"/>
    <w:uiPriority w:val="40"/>
    <w:rsid w:val="00ED20A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210">
    <w:name w:val="Plain Table 21"/>
    <w:basedOn w:val="Normlntabulka"/>
    <w:uiPriority w:val="42"/>
    <w:rsid w:val="00ED20A7"/>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lsdException w:name="heading 3" w:semiHidden="0" w:unhideWhenUsed="0"/>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AF3B7E"/>
    <w:rPr>
      <w:rFonts w:ascii="Verdana" w:hAnsi="Verdana"/>
      <w:sz w:val="18"/>
      <w:szCs w:val="24"/>
      <w:lang w:val="en-US" w:eastAsia="en-US"/>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
    <w:next w:val="Nadpis2"/>
    <w:link w:val="Nadpis1Char"/>
    <w:uiPriority w:val="9"/>
    <w:qFormat/>
    <w:rsid w:val="00E170F1"/>
    <w:pPr>
      <w:keepNext/>
      <w:pageBreakBefore/>
      <w:numPr>
        <w:numId w:val="3"/>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basedOn w:val="Nadpis1"/>
    <w:next w:val="Nadpis3"/>
    <w:link w:val="Nadpis2Char"/>
    <w:rsid w:val="00E170F1"/>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
    <w:rsid w:val="00E170F1"/>
    <w:pPr>
      <w:numPr>
        <w:ilvl w:val="2"/>
      </w:numPr>
      <w:outlineLvl w:val="2"/>
    </w:pPr>
    <w:rPr>
      <w:bCs/>
      <w:color w:val="3C8A2E"/>
      <w:szCs w:val="26"/>
    </w:rPr>
  </w:style>
  <w:style w:type="paragraph" w:styleId="Nadpis4">
    <w:name w:val="heading 4"/>
    <w:basedOn w:val="Normln"/>
    <w:next w:val="Normln"/>
    <w:link w:val="Nadpis4Char"/>
    <w:unhideWhenUsed/>
    <w:rsid w:val="00E170F1"/>
    <w:pPr>
      <w:keepNext/>
      <w:keepLines/>
      <w:numPr>
        <w:ilvl w:val="3"/>
        <w:numId w:val="3"/>
      </w:numPr>
      <w:spacing w:before="240" w:after="240"/>
      <w:outlineLvl w:val="3"/>
    </w:pPr>
    <w:rPr>
      <w:b/>
      <w:bCs/>
      <w:iCs/>
      <w:sz w:val="24"/>
    </w:rPr>
  </w:style>
  <w:style w:type="paragraph" w:styleId="Nadpis5">
    <w:name w:val="heading 5"/>
    <w:basedOn w:val="Normln"/>
    <w:next w:val="Normln"/>
    <w:link w:val="Nadpis5Char"/>
    <w:unhideWhenUsed/>
    <w:rsid w:val="00E170F1"/>
    <w:pPr>
      <w:keepNext/>
      <w:keepLines/>
      <w:numPr>
        <w:ilvl w:val="4"/>
        <w:numId w:val="3"/>
      </w:numPr>
      <w:spacing w:before="240" w:after="240"/>
      <w:outlineLvl w:val="4"/>
    </w:pPr>
    <w:rPr>
      <w:b/>
      <w:i/>
      <w:color w:val="00133A"/>
      <w:sz w:val="24"/>
    </w:rPr>
  </w:style>
  <w:style w:type="paragraph" w:styleId="Nadpis6">
    <w:name w:val="heading 6"/>
    <w:basedOn w:val="Normln"/>
    <w:next w:val="Normln"/>
    <w:link w:val="Nadpis6Char"/>
    <w:unhideWhenUsed/>
    <w:rsid w:val="00E170F1"/>
    <w:pPr>
      <w:keepNext/>
      <w:keepLines/>
      <w:numPr>
        <w:ilvl w:val="5"/>
        <w:numId w:val="3"/>
      </w:numPr>
      <w:spacing w:before="240" w:after="240"/>
      <w:outlineLvl w:val="5"/>
    </w:pPr>
    <w:rPr>
      <w:i/>
      <w:iCs/>
      <w:color w:val="00133A"/>
      <w:sz w:val="24"/>
    </w:rPr>
  </w:style>
  <w:style w:type="paragraph" w:styleId="Nadpis7">
    <w:name w:val="heading 7"/>
    <w:basedOn w:val="Normln"/>
    <w:next w:val="Normln"/>
    <w:link w:val="Nadpis7Char"/>
    <w:unhideWhenUsed/>
    <w:rsid w:val="00E170F1"/>
    <w:pPr>
      <w:keepNext/>
      <w:keepLines/>
      <w:numPr>
        <w:ilvl w:val="6"/>
        <w:numId w:val="3"/>
      </w:numPr>
      <w:spacing w:before="240" w:after="240"/>
      <w:outlineLvl w:val="6"/>
    </w:pPr>
    <w:rPr>
      <w:i/>
      <w:iCs/>
      <w:color w:val="404040"/>
      <w:sz w:val="22"/>
    </w:rPr>
  </w:style>
  <w:style w:type="paragraph" w:styleId="Nadpis8">
    <w:name w:val="heading 8"/>
    <w:basedOn w:val="Normln"/>
    <w:next w:val="Normln"/>
    <w:link w:val="Nadpis8Char"/>
    <w:semiHidden/>
    <w:unhideWhenUsed/>
    <w:qFormat/>
    <w:rsid w:val="00E170F1"/>
    <w:pPr>
      <w:keepNext/>
      <w:keepLines/>
      <w:numPr>
        <w:ilvl w:val="7"/>
        <w:numId w:val="3"/>
      </w:numPr>
      <w:spacing w:before="240" w:after="240"/>
      <w:outlineLvl w:val="7"/>
    </w:pPr>
    <w:rPr>
      <w:i/>
      <w:color w:val="404040"/>
      <w:sz w:val="20"/>
      <w:szCs w:val="20"/>
    </w:rPr>
  </w:style>
  <w:style w:type="paragraph" w:styleId="Nadpis9">
    <w:name w:val="heading 9"/>
    <w:basedOn w:val="Normln"/>
    <w:next w:val="Normln"/>
    <w:link w:val="Nadpis9Char"/>
    <w:semiHidden/>
    <w:unhideWhenUsed/>
    <w:qFormat/>
    <w:rsid w:val="00E170F1"/>
    <w:pPr>
      <w:keepNext/>
      <w:keepLines/>
      <w:numPr>
        <w:ilvl w:val="8"/>
        <w:numId w:val="3"/>
      </w:numPr>
      <w:spacing w:before="240" w:after="240"/>
      <w:outlineLvl w:val="8"/>
    </w:pPr>
    <w:rPr>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aliases w:val="Deloitte table 3,Tabulka"/>
    <w:basedOn w:val="Normlntabulka"/>
    <w:rsid w:val="00E170F1"/>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Zhlav">
    <w:name w:val="header"/>
    <w:basedOn w:val="Normln"/>
    <w:link w:val="ZhlavChar"/>
    <w:rsid w:val="00E170F1"/>
    <w:pPr>
      <w:tabs>
        <w:tab w:val="center" w:pos="4703"/>
        <w:tab w:val="right" w:pos="9406"/>
      </w:tabs>
    </w:pPr>
    <w:rPr>
      <w:sz w:val="16"/>
    </w:rPr>
  </w:style>
  <w:style w:type="paragraph" w:styleId="Zpat">
    <w:name w:val="footer"/>
    <w:basedOn w:val="Normln"/>
    <w:link w:val="ZpatChar"/>
    <w:uiPriority w:val="99"/>
    <w:rsid w:val="00E170F1"/>
    <w:pPr>
      <w:tabs>
        <w:tab w:val="center" w:pos="4703"/>
        <w:tab w:val="right" w:pos="9406"/>
      </w:tabs>
    </w:pPr>
    <w:rPr>
      <w:sz w:val="16"/>
    </w:rPr>
  </w:style>
  <w:style w:type="character" w:styleId="slostrnky">
    <w:name w:val="page number"/>
    <w:basedOn w:val="Standardnpsmoodstavce"/>
    <w:rsid w:val="00E170F1"/>
    <w:rPr>
      <w:rFonts w:ascii="Arial" w:hAnsi="Arial"/>
      <w:sz w:val="16"/>
    </w:rPr>
  </w:style>
  <w:style w:type="paragraph" w:styleId="Obsah1">
    <w:name w:val="toc 1"/>
    <w:basedOn w:val="Normln"/>
    <w:next w:val="Normln"/>
    <w:autoRedefine/>
    <w:uiPriority w:val="39"/>
    <w:rsid w:val="00C730BD"/>
    <w:pPr>
      <w:spacing w:after="240"/>
    </w:pPr>
  </w:style>
  <w:style w:type="paragraph" w:styleId="Obsah2">
    <w:name w:val="toc 2"/>
    <w:basedOn w:val="Normln"/>
    <w:next w:val="Normln"/>
    <w:autoRedefine/>
    <w:uiPriority w:val="39"/>
    <w:rsid w:val="00C730BD"/>
    <w:pPr>
      <w:spacing w:after="240"/>
      <w:ind w:left="238"/>
    </w:pPr>
  </w:style>
  <w:style w:type="paragraph" w:styleId="Obsah3">
    <w:name w:val="toc 3"/>
    <w:basedOn w:val="Normln"/>
    <w:next w:val="Normln"/>
    <w:autoRedefine/>
    <w:uiPriority w:val="39"/>
    <w:rsid w:val="00C730BD"/>
    <w:pPr>
      <w:spacing w:after="240"/>
      <w:ind w:left="482"/>
    </w:pPr>
  </w:style>
  <w:style w:type="character" w:styleId="Hypertextovodkaz">
    <w:name w:val="Hyperlink"/>
    <w:basedOn w:val="Standardnpsmoodstavce"/>
    <w:uiPriority w:val="99"/>
    <w:rsid w:val="00C730BD"/>
    <w:rPr>
      <w:rFonts w:ascii="Verdana" w:hAnsi="Verdana"/>
      <w:color w:val="00A1DE"/>
      <w:sz w:val="18"/>
      <w:u w:val="single"/>
    </w:rPr>
  </w:style>
  <w:style w:type="paragraph" w:styleId="Textbubliny">
    <w:name w:val="Balloon Text"/>
    <w:basedOn w:val="Normln"/>
    <w:link w:val="TextbublinyChar"/>
    <w:uiPriority w:val="99"/>
    <w:semiHidden/>
    <w:rsid w:val="00E170F1"/>
    <w:rPr>
      <w:rFonts w:ascii="Tahoma" w:hAnsi="Tahoma" w:cs="Tahoma"/>
      <w:sz w:val="16"/>
      <w:szCs w:val="16"/>
    </w:rPr>
  </w:style>
  <w:style w:type="character" w:customStyle="1" w:styleId="ZhlavChar">
    <w:name w:val="Záhlaví Char"/>
    <w:basedOn w:val="Standardnpsmoodstavce"/>
    <w:link w:val="Zhlav"/>
    <w:rsid w:val="00E170F1"/>
    <w:rPr>
      <w:rFonts w:ascii="Arial" w:hAnsi="Arial"/>
      <w:sz w:val="16"/>
      <w:szCs w:val="24"/>
      <w:lang w:val="en-US" w:eastAsia="en-US"/>
    </w:rPr>
  </w:style>
  <w:style w:type="character" w:customStyle="1" w:styleId="ZpatChar">
    <w:name w:val="Zápatí Char"/>
    <w:basedOn w:val="Standardnpsmoodstavce"/>
    <w:link w:val="Zpat"/>
    <w:uiPriority w:val="99"/>
    <w:rsid w:val="00E170F1"/>
    <w:rPr>
      <w:rFonts w:ascii="Arial" w:hAnsi="Arial"/>
      <w:sz w:val="16"/>
      <w:szCs w:val="24"/>
      <w:lang w:val="en-US" w:eastAsia="en-US"/>
    </w:rPr>
  </w:style>
  <w:style w:type="paragraph" w:customStyle="1" w:styleId="BodyText1">
    <w:name w:val="Body Text1"/>
    <w:link w:val="BodytextChar"/>
    <w:qFormat/>
    <w:rsid w:val="00AF3B7E"/>
    <w:pPr>
      <w:jc w:val="both"/>
    </w:pPr>
    <w:rPr>
      <w:rFonts w:ascii="Verdana" w:hAnsi="Verdana"/>
      <w:color w:val="000000"/>
      <w:sz w:val="18"/>
      <w:szCs w:val="48"/>
      <w:lang w:eastAsia="en-US"/>
    </w:rPr>
  </w:style>
  <w:style w:type="paragraph" w:customStyle="1" w:styleId="Legalentity">
    <w:name w:val="Legal entity"/>
    <w:basedOn w:val="Normln"/>
    <w:rsid w:val="00E170F1"/>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smlouvaheading2"/>
    <w:qFormat/>
    <w:rsid w:val="00AF3B7E"/>
    <w:pPr>
      <w:numPr>
        <w:numId w:val="4"/>
      </w:numPr>
      <w:tabs>
        <w:tab w:val="left" w:pos="794"/>
      </w:tabs>
      <w:spacing w:before="240" w:after="240"/>
      <w:jc w:val="both"/>
    </w:pPr>
    <w:rPr>
      <w:rFonts w:ascii="Verdana" w:hAnsi="Verdana"/>
      <w:b/>
      <w:caps/>
      <w:noProof/>
      <w:color w:val="000000"/>
      <w:sz w:val="18"/>
      <w:szCs w:val="24"/>
      <w:lang w:eastAsia="en-US"/>
    </w:rPr>
  </w:style>
  <w:style w:type="paragraph" w:customStyle="1" w:styleId="CaptionIntroductionparagraph">
    <w:name w:val="Caption Introduction paragraph"/>
    <w:rsid w:val="00E170F1"/>
    <w:rPr>
      <w:rFonts w:ascii="Arial" w:hAnsi="Arial"/>
      <w:b/>
      <w:color w:val="00A1DE"/>
      <w:sz w:val="24"/>
      <w:szCs w:val="22"/>
      <w:lang w:eastAsia="en-US"/>
    </w:rPr>
  </w:style>
  <w:style w:type="paragraph" w:customStyle="1" w:styleId="smlouvaheading2">
    <w:name w:val="smlouva heading 2"/>
    <w:basedOn w:val="CaptionIntroductionparagraph"/>
    <w:qFormat/>
    <w:rsid w:val="003E0951"/>
    <w:pPr>
      <w:numPr>
        <w:ilvl w:val="1"/>
        <w:numId w:val="4"/>
      </w:numPr>
      <w:tabs>
        <w:tab w:val="left" w:pos="794"/>
      </w:tabs>
      <w:spacing w:before="120"/>
      <w:ind w:hanging="720"/>
      <w:jc w:val="both"/>
    </w:pPr>
    <w:rPr>
      <w:rFonts w:ascii="Verdana" w:hAnsi="Verdana" w:cs="Calibri"/>
      <w:b w:val="0"/>
      <w:color w:val="000000"/>
      <w:sz w:val="18"/>
    </w:rPr>
  </w:style>
  <w:style w:type="paragraph" w:customStyle="1" w:styleId="smlouvaheading3">
    <w:name w:val="smlouva heading 3"/>
    <w:basedOn w:val="smlouvaheading2"/>
    <w:qFormat/>
    <w:rsid w:val="00CF249C"/>
    <w:pPr>
      <w:numPr>
        <w:ilvl w:val="2"/>
      </w:numPr>
      <w:ind w:left="1276" w:hanging="938"/>
    </w:pPr>
  </w:style>
  <w:style w:type="paragraph" w:customStyle="1" w:styleId="smlouvaheading4">
    <w:name w:val="smlouva heading 4"/>
    <w:basedOn w:val="smlouvaheading3"/>
    <w:next w:val="BodyText1"/>
    <w:qFormat/>
    <w:rsid w:val="007A3FB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E170F1"/>
    <w:pPr>
      <w:numPr>
        <w:ilvl w:val="0"/>
        <w:numId w:val="0"/>
      </w:numPr>
    </w:pPr>
    <w:rPr>
      <w:b/>
    </w:rPr>
  </w:style>
  <w:style w:type="paragraph" w:customStyle="1" w:styleId="Bodytextbold">
    <w:name w:val="Body text bold"/>
    <w:basedOn w:val="smlouvabodytextbold"/>
    <w:next w:val="BodyText1"/>
    <w:rsid w:val="00E170F1"/>
    <w:pPr>
      <w:tabs>
        <w:tab w:val="clear" w:pos="1021"/>
        <w:tab w:val="left" w:pos="1134"/>
      </w:tabs>
    </w:pPr>
    <w:rPr>
      <w:color w:val="000000"/>
    </w:rPr>
  </w:style>
  <w:style w:type="character" w:customStyle="1" w:styleId="CaptionbodyChar">
    <w:name w:val="Caption body Char"/>
    <w:basedOn w:val="Standardnpsmoodstavce"/>
    <w:link w:val="Captionbody"/>
    <w:rsid w:val="00E170F1"/>
    <w:rPr>
      <w:rFonts w:ascii="Arial" w:hAnsi="Arial"/>
      <w:color w:val="000000"/>
      <w:sz w:val="18"/>
      <w:lang w:val="en-US" w:eastAsia="en-US"/>
    </w:rPr>
  </w:style>
  <w:style w:type="paragraph" w:customStyle="1" w:styleId="Captionbody">
    <w:name w:val="Caption body"/>
    <w:link w:val="CaptionbodyChar"/>
    <w:rsid w:val="00E170F1"/>
    <w:rPr>
      <w:rFonts w:ascii="Arial" w:hAnsi="Arial"/>
      <w:color w:val="000000"/>
      <w:sz w:val="18"/>
      <w:lang w:val="en-US" w:eastAsia="en-US"/>
    </w:rPr>
  </w:style>
  <w:style w:type="paragraph" w:customStyle="1" w:styleId="Captionheading">
    <w:name w:val="Caption heading"/>
    <w:basedOn w:val="Captionbody"/>
    <w:rsid w:val="00E170F1"/>
    <w:rPr>
      <w:b/>
    </w:rPr>
  </w:style>
  <w:style w:type="paragraph" w:customStyle="1" w:styleId="smlouvabodytext">
    <w:name w:val="smlouva body text"/>
    <w:basedOn w:val="Normln"/>
    <w:rsid w:val="00E170F1"/>
    <w:pPr>
      <w:spacing w:before="120"/>
      <w:jc w:val="both"/>
    </w:pPr>
    <w:rPr>
      <w:rFonts w:eastAsia="Times"/>
      <w:noProof/>
    </w:rPr>
  </w:style>
  <w:style w:type="paragraph" w:customStyle="1" w:styleId="Bulletslevel1">
    <w:name w:val="Bullets level 1"/>
    <w:basedOn w:val="Normln"/>
    <w:link w:val="Bulletslevel1Char"/>
    <w:qFormat/>
    <w:rsid w:val="00B655F0"/>
    <w:pPr>
      <w:numPr>
        <w:numId w:val="1"/>
      </w:numPr>
      <w:spacing w:before="120"/>
      <w:ind w:left="357" w:hanging="357"/>
    </w:pPr>
    <w:rPr>
      <w:rFonts w:eastAsia="Times"/>
      <w:color w:val="000000"/>
      <w:sz w:val="22"/>
      <w:szCs w:val="20"/>
      <w:lang w:val="en-GB"/>
    </w:rPr>
  </w:style>
  <w:style w:type="character" w:customStyle="1" w:styleId="Bulletslevel1Char">
    <w:name w:val="Bullets level 1 Char"/>
    <w:basedOn w:val="Standardnpsmoodstavce"/>
    <w:link w:val="Bulletslevel1"/>
    <w:rsid w:val="00B655F0"/>
    <w:rPr>
      <w:rFonts w:ascii="Verdana" w:eastAsia="Times" w:hAnsi="Verdana"/>
      <w:color w:val="000000"/>
      <w:sz w:val="22"/>
      <w:lang w:val="en-GB" w:eastAsia="en-US"/>
    </w:rPr>
  </w:style>
  <w:style w:type="paragraph" w:customStyle="1" w:styleId="Bulletslevel2">
    <w:name w:val="Bullets level 2"/>
    <w:basedOn w:val="Normln"/>
    <w:link w:val="Bulletslevel2Char"/>
    <w:qFormat/>
    <w:rsid w:val="00B655F0"/>
    <w:pPr>
      <w:numPr>
        <w:numId w:val="2"/>
      </w:numPr>
      <w:tabs>
        <w:tab w:val="left" w:pos="567"/>
      </w:tabs>
      <w:spacing w:before="120"/>
    </w:pPr>
    <w:rPr>
      <w:rFonts w:eastAsia="Times"/>
      <w:color w:val="000000"/>
      <w:sz w:val="22"/>
      <w:szCs w:val="20"/>
      <w:lang w:val="en-GB"/>
    </w:rPr>
  </w:style>
  <w:style w:type="character" w:customStyle="1" w:styleId="Bulletslevel2Char">
    <w:name w:val="Bullets level 2 Char"/>
    <w:basedOn w:val="Bulletslevel1Char"/>
    <w:link w:val="Bulletslevel2"/>
    <w:rsid w:val="00B655F0"/>
    <w:rPr>
      <w:rFonts w:ascii="Verdana" w:eastAsia="Times" w:hAnsi="Verdana"/>
      <w:color w:val="000000"/>
      <w:sz w:val="22"/>
      <w:lang w:val="en-GB" w:eastAsia="en-US"/>
    </w:rPr>
  </w:style>
  <w:style w:type="paragraph" w:customStyle="1" w:styleId="PulloutQuote">
    <w:name w:val="Pullout Quote"/>
    <w:rsid w:val="00E170F1"/>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
    <w:rsid w:val="00E170F1"/>
    <w:rPr>
      <w:b/>
      <w:color w:val="3C8A2E"/>
      <w:sz w:val="20"/>
      <w:szCs w:val="16"/>
      <w:lang w:val="cs-CZ"/>
    </w:rPr>
  </w:style>
  <w:style w:type="paragraph" w:customStyle="1" w:styleId="Highlight2">
    <w:name w:val="Highlight 2"/>
    <w:basedOn w:val="Highlight1"/>
    <w:rsid w:val="00E170F1"/>
    <w:rPr>
      <w:color w:val="92D400"/>
    </w:rPr>
  </w:style>
  <w:style w:type="table" w:customStyle="1" w:styleId="Deloittetable1">
    <w:name w:val="Deloitte table 1"/>
    <w:basedOn w:val="Normlntabulka"/>
    <w:rsid w:val="00E170F1"/>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
    <w:next w:val="Normln"/>
    <w:autoRedefine/>
    <w:uiPriority w:val="39"/>
    <w:rsid w:val="00E170F1"/>
    <w:pPr>
      <w:spacing w:after="240"/>
      <w:ind w:left="720"/>
    </w:pPr>
  </w:style>
  <w:style w:type="table" w:customStyle="1" w:styleId="Deloittetable2">
    <w:name w:val="Deloitte table 2"/>
    <w:basedOn w:val="Normlntabulka"/>
    <w:rsid w:val="00E170F1"/>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lkasprostorovmiefekty1">
    <w:name w:val="Table 3D effects 1"/>
    <w:basedOn w:val="Normlntabulka"/>
    <w:rsid w:val="00E170F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tabulka"/>
    <w:rsid w:val="00E170F1"/>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tabulka"/>
    <w:rsid w:val="00E170F1"/>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tabulka"/>
    <w:rsid w:val="00E170F1"/>
    <w:rPr>
      <w:rFonts w:ascii="Arial" w:hAnsi="Arial"/>
      <w:sz w:val="19"/>
    </w:rPr>
    <w:tblPr/>
  </w:style>
  <w:style w:type="table" w:customStyle="1" w:styleId="Deloittetable6">
    <w:name w:val="Deloitte table 6"/>
    <w:basedOn w:val="Normlntabulka"/>
    <w:rsid w:val="00E170F1"/>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tabulka"/>
    <w:rsid w:val="00E170F1"/>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lkasprostorovmiefekty3">
    <w:name w:val="Table 3D effects 3"/>
    <w:basedOn w:val="Normlntabulka"/>
    <w:rsid w:val="00E170F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tabulka"/>
    <w:rsid w:val="00E170F1"/>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tabulka"/>
    <w:rsid w:val="00E170F1"/>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tabulka"/>
    <w:rsid w:val="00E170F1"/>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tabulka"/>
    <w:rsid w:val="00E170F1"/>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tabulka"/>
    <w:rsid w:val="00E170F1"/>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loupcetabulky3">
    <w:name w:val="Table Columns 3"/>
    <w:basedOn w:val="Normlntabulka"/>
    <w:rsid w:val="00E170F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Barevnseznamzvraznn4">
    <w:name w:val="Colorful List Accent 4"/>
    <w:basedOn w:val="Normlntabulka"/>
    <w:uiPriority w:val="72"/>
    <w:rsid w:val="00E170F1"/>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ednmka2zvraznn4">
    <w:name w:val="Medium Grid 2 Accent 4"/>
    <w:basedOn w:val="Normlntabulka"/>
    <w:uiPriority w:val="68"/>
    <w:rsid w:val="00E170F1"/>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Standardnpsmoodstavce"/>
    <w:link w:val="Nadpis4"/>
    <w:rsid w:val="00E170F1"/>
    <w:rPr>
      <w:rFonts w:ascii="Verdana" w:hAnsi="Verdana"/>
      <w:b/>
      <w:bCs/>
      <w:iCs/>
      <w:sz w:val="24"/>
      <w:szCs w:val="24"/>
      <w:lang w:val="en-US" w:eastAsia="en-US"/>
    </w:rPr>
  </w:style>
  <w:style w:type="character" w:customStyle="1" w:styleId="Nadpis5Char">
    <w:name w:val="Nadpis 5 Char"/>
    <w:basedOn w:val="Standardnpsmoodstavce"/>
    <w:link w:val="Nadpis5"/>
    <w:rsid w:val="00E170F1"/>
    <w:rPr>
      <w:rFonts w:ascii="Verdana" w:hAnsi="Verdana"/>
      <w:b/>
      <w:i/>
      <w:color w:val="00133A"/>
      <w:sz w:val="24"/>
      <w:szCs w:val="24"/>
      <w:lang w:val="en-US" w:eastAsia="en-US"/>
    </w:rPr>
  </w:style>
  <w:style w:type="character" w:customStyle="1" w:styleId="Nadpis6Char">
    <w:name w:val="Nadpis 6 Char"/>
    <w:basedOn w:val="Standardnpsmoodstavce"/>
    <w:link w:val="Nadpis6"/>
    <w:rsid w:val="00E170F1"/>
    <w:rPr>
      <w:rFonts w:ascii="Verdana" w:hAnsi="Verdana"/>
      <w:i/>
      <w:iCs/>
      <w:color w:val="00133A"/>
      <w:sz w:val="24"/>
      <w:szCs w:val="24"/>
      <w:lang w:val="en-US" w:eastAsia="en-US"/>
    </w:rPr>
  </w:style>
  <w:style w:type="character" w:customStyle="1" w:styleId="Nadpis7Char">
    <w:name w:val="Nadpis 7 Char"/>
    <w:basedOn w:val="Standardnpsmoodstavce"/>
    <w:link w:val="Nadpis7"/>
    <w:rsid w:val="00E170F1"/>
    <w:rPr>
      <w:rFonts w:ascii="Verdana" w:hAnsi="Verdana"/>
      <w:i/>
      <w:iCs/>
      <w:color w:val="404040"/>
      <w:sz w:val="22"/>
      <w:szCs w:val="24"/>
      <w:lang w:val="en-US" w:eastAsia="en-US"/>
    </w:rPr>
  </w:style>
  <w:style w:type="character" w:customStyle="1" w:styleId="Nadpis8Char">
    <w:name w:val="Nadpis 8 Char"/>
    <w:basedOn w:val="Standardnpsmoodstavce"/>
    <w:link w:val="Nadpis8"/>
    <w:semiHidden/>
    <w:rsid w:val="00E170F1"/>
    <w:rPr>
      <w:rFonts w:ascii="Verdana" w:hAnsi="Verdana"/>
      <w:i/>
      <w:color w:val="404040"/>
      <w:lang w:val="en-US" w:eastAsia="en-US"/>
    </w:rPr>
  </w:style>
  <w:style w:type="character" w:customStyle="1" w:styleId="Nadpis9Char">
    <w:name w:val="Nadpis 9 Char"/>
    <w:basedOn w:val="Standardnpsmoodstavce"/>
    <w:link w:val="Nadpis9"/>
    <w:semiHidden/>
    <w:rsid w:val="00E170F1"/>
    <w:rPr>
      <w:rFonts w:ascii="Verdana" w:hAnsi="Verdana"/>
      <w:i/>
      <w:iCs/>
      <w:color w:val="404040"/>
      <w:sz w:val="18"/>
      <w:lang w:val="en-US" w:eastAsia="en-US"/>
    </w:rPr>
  </w:style>
  <w:style w:type="paragraph" w:styleId="Obsah5">
    <w:name w:val="toc 5"/>
    <w:basedOn w:val="Normln"/>
    <w:next w:val="Normln"/>
    <w:autoRedefine/>
    <w:uiPriority w:val="39"/>
    <w:rsid w:val="00E170F1"/>
    <w:pPr>
      <w:spacing w:after="100"/>
      <w:ind w:left="960"/>
    </w:pPr>
  </w:style>
  <w:style w:type="character" w:styleId="Znakapoznpodarou">
    <w:name w:val="footnote reference"/>
    <w:basedOn w:val="Standardnpsmoodstavce"/>
    <w:rsid w:val="00E170F1"/>
    <w:rPr>
      <w:rFonts w:ascii="Arial" w:hAnsi="Arial"/>
      <w:sz w:val="16"/>
      <w:vertAlign w:val="superscript"/>
    </w:rPr>
  </w:style>
  <w:style w:type="paragraph" w:styleId="Textpoznpodarou">
    <w:name w:val="footnote text"/>
    <w:basedOn w:val="Normln"/>
    <w:link w:val="TextpoznpodarouChar"/>
    <w:rsid w:val="00E170F1"/>
    <w:rPr>
      <w:sz w:val="16"/>
      <w:szCs w:val="20"/>
    </w:rPr>
  </w:style>
  <w:style w:type="character" w:customStyle="1" w:styleId="TextpoznpodarouChar">
    <w:name w:val="Text pozn. pod čarou Char"/>
    <w:basedOn w:val="Standardnpsmoodstavce"/>
    <w:link w:val="Textpoznpodarou"/>
    <w:rsid w:val="00E170F1"/>
    <w:rPr>
      <w:rFonts w:ascii="Arial" w:hAnsi="Arial"/>
      <w:sz w:val="16"/>
      <w:lang w:val="en-US" w:eastAsia="en-US"/>
    </w:rPr>
  </w:style>
  <w:style w:type="paragraph" w:customStyle="1" w:styleId="Highlight3">
    <w:name w:val="Highlight 3"/>
    <w:basedOn w:val="Highlight2"/>
    <w:rsid w:val="00E170F1"/>
    <w:rPr>
      <w:color w:val="00A1DE"/>
    </w:rPr>
  </w:style>
  <w:style w:type="paragraph" w:styleId="Nadpisobsahu">
    <w:name w:val="TOC Heading"/>
    <w:basedOn w:val="Nadpis1"/>
    <w:next w:val="Normln"/>
    <w:uiPriority w:val="39"/>
    <w:semiHidden/>
    <w:unhideWhenUsed/>
    <w:qFormat/>
    <w:rsid w:val="00E170F1"/>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
    <w:link w:val="Nadpis1"/>
    <w:uiPriority w:val="9"/>
    <w:locked/>
    <w:rsid w:val="00E170F1"/>
    <w:rPr>
      <w:rFonts w:ascii="Times New Roman Bold" w:hAnsi="Times New Roman Bold" w:cs="Arial"/>
      <w:bCs/>
      <w:color w:val="002776"/>
      <w:kern w:val="32"/>
      <w:sz w:val="60"/>
      <w:szCs w:val="32"/>
      <w:lang w:val="en-US" w:eastAsia="en-US"/>
    </w:rPr>
  </w:style>
  <w:style w:type="character" w:customStyle="1" w:styleId="Nadpis2Char">
    <w:name w:val="Nadpis 2 Char"/>
    <w:link w:val="Nadpis2"/>
    <w:locked/>
    <w:rsid w:val="00E170F1"/>
    <w:rPr>
      <w:rFonts w:ascii="Arial" w:hAnsi="Arial" w:cs="Arial"/>
      <w:b/>
      <w:iCs/>
      <w:color w:val="92D400"/>
      <w:kern w:val="32"/>
      <w:sz w:val="24"/>
      <w:szCs w:val="24"/>
      <w:lang w:val="en-US" w:eastAsia="en-US"/>
    </w:rPr>
  </w:style>
  <w:style w:type="paragraph" w:styleId="Odstavecseseznamem">
    <w:name w:val="List Paragraph"/>
    <w:basedOn w:val="Normln"/>
    <w:link w:val="OdstavecseseznamemChar"/>
    <w:uiPriority w:val="34"/>
    <w:qFormat/>
    <w:rsid w:val="00E170F1"/>
    <w:pPr>
      <w:ind w:left="720"/>
      <w:contextualSpacing/>
    </w:pPr>
  </w:style>
  <w:style w:type="paragraph" w:styleId="Zkladntextodsazen3">
    <w:name w:val="Body Text Indent 3"/>
    <w:basedOn w:val="Normln"/>
    <w:link w:val="Zkladntextodsazen3Char"/>
    <w:rsid w:val="00E170F1"/>
    <w:pPr>
      <w:spacing w:after="120"/>
      <w:ind w:left="283"/>
    </w:pPr>
    <w:rPr>
      <w:sz w:val="16"/>
      <w:szCs w:val="16"/>
    </w:rPr>
  </w:style>
  <w:style w:type="character" w:customStyle="1" w:styleId="Zkladntextodsazen3Char">
    <w:name w:val="Základní text odsazený 3 Char"/>
    <w:basedOn w:val="Standardnpsmoodstavce"/>
    <w:link w:val="Zkladntextodsazen3"/>
    <w:rsid w:val="00E170F1"/>
    <w:rPr>
      <w:rFonts w:ascii="Calibri" w:hAnsi="Calibri"/>
      <w:sz w:val="16"/>
      <w:szCs w:val="16"/>
      <w:lang w:eastAsia="en-US"/>
    </w:rPr>
  </w:style>
  <w:style w:type="paragraph" w:styleId="Zkladntext">
    <w:name w:val="Body Text"/>
    <w:basedOn w:val="Normln"/>
    <w:link w:val="ZkladntextChar"/>
    <w:rsid w:val="00E170F1"/>
    <w:pPr>
      <w:spacing w:after="120"/>
    </w:pPr>
  </w:style>
  <w:style w:type="character" w:customStyle="1" w:styleId="ZkladntextChar">
    <w:name w:val="Základní text Char"/>
    <w:basedOn w:val="Standardnpsmoodstavce"/>
    <w:link w:val="Zkladntext"/>
    <w:rsid w:val="00E170F1"/>
    <w:rPr>
      <w:rFonts w:ascii="Calibri" w:hAnsi="Calibri"/>
      <w:sz w:val="24"/>
      <w:szCs w:val="24"/>
      <w:lang w:eastAsia="en-US"/>
    </w:rPr>
  </w:style>
  <w:style w:type="paragraph" w:customStyle="1" w:styleId="Heading1AgreementDTStyle">
    <w:name w:val="Heading 1 Agreement DT Style"/>
    <w:basedOn w:val="Normln"/>
    <w:link w:val="Heading1AgreementDTStyleChar"/>
    <w:qFormat/>
    <w:rsid w:val="004223BE"/>
    <w:pPr>
      <w:spacing w:after="240"/>
      <w:jc w:val="center"/>
    </w:pPr>
    <w:rPr>
      <w:b/>
      <w:i/>
      <w:sz w:val="20"/>
      <w:szCs w:val="22"/>
      <w:lang w:val="cs-CZ" w:eastAsia="en-GB"/>
    </w:rPr>
  </w:style>
  <w:style w:type="character" w:customStyle="1" w:styleId="Heading1AgreementDTStyleChar">
    <w:name w:val="Heading 1 Agreement DT Style Char"/>
    <w:link w:val="Heading1AgreementDTStyle"/>
    <w:rsid w:val="004223BE"/>
    <w:rPr>
      <w:rFonts w:ascii="Arial" w:hAnsi="Arial"/>
      <w:b/>
      <w:i/>
      <w:szCs w:val="22"/>
      <w:lang w:eastAsia="en-GB"/>
    </w:rPr>
  </w:style>
  <w:style w:type="paragraph" w:styleId="Revize">
    <w:name w:val="Revision"/>
    <w:hidden/>
    <w:uiPriority w:val="99"/>
    <w:semiHidden/>
    <w:rsid w:val="00E57783"/>
    <w:rPr>
      <w:rFonts w:ascii="Arial" w:hAnsi="Arial"/>
      <w:sz w:val="19"/>
      <w:szCs w:val="24"/>
      <w:lang w:val="en-US" w:eastAsia="en-US"/>
    </w:rPr>
  </w:style>
  <w:style w:type="character" w:styleId="Odkaznakoment">
    <w:name w:val="annotation reference"/>
    <w:basedOn w:val="Standardnpsmoodstavce"/>
    <w:rsid w:val="006D1563"/>
    <w:rPr>
      <w:sz w:val="16"/>
      <w:szCs w:val="16"/>
    </w:rPr>
  </w:style>
  <w:style w:type="paragraph" w:styleId="Textkomente">
    <w:name w:val="annotation text"/>
    <w:basedOn w:val="Normln"/>
    <w:link w:val="TextkomenteChar"/>
    <w:rsid w:val="006D1563"/>
    <w:rPr>
      <w:sz w:val="20"/>
      <w:szCs w:val="20"/>
    </w:rPr>
  </w:style>
  <w:style w:type="character" w:customStyle="1" w:styleId="TextkomenteChar">
    <w:name w:val="Text komentáře Char"/>
    <w:basedOn w:val="Standardnpsmoodstavce"/>
    <w:link w:val="Textkomente"/>
    <w:rsid w:val="006D1563"/>
    <w:rPr>
      <w:rFonts w:ascii="Arial" w:hAnsi="Arial"/>
      <w:lang w:val="en-US" w:eastAsia="en-US"/>
    </w:rPr>
  </w:style>
  <w:style w:type="paragraph" w:styleId="Pedmtkomente">
    <w:name w:val="annotation subject"/>
    <w:basedOn w:val="Textkomente"/>
    <w:next w:val="Textkomente"/>
    <w:link w:val="PedmtkomenteChar"/>
    <w:uiPriority w:val="99"/>
    <w:rsid w:val="006D1563"/>
    <w:rPr>
      <w:b/>
      <w:bCs/>
    </w:rPr>
  </w:style>
  <w:style w:type="character" w:customStyle="1" w:styleId="PedmtkomenteChar">
    <w:name w:val="Předmět komentáře Char"/>
    <w:basedOn w:val="TextkomenteChar"/>
    <w:link w:val="Pedmtkomente"/>
    <w:uiPriority w:val="99"/>
    <w:rsid w:val="006D1563"/>
    <w:rPr>
      <w:rFonts w:ascii="Arial" w:hAnsi="Arial"/>
      <w:b/>
      <w:bCs/>
      <w:lang w:val="en-US" w:eastAsia="en-US"/>
    </w:rPr>
  </w:style>
  <w:style w:type="paragraph" w:customStyle="1" w:styleId="SidebarBulletText2">
    <w:name w:val="Sidebar Bullet Text 2"/>
    <w:basedOn w:val="Normln"/>
    <w:rsid w:val="00AF3B7E"/>
    <w:pPr>
      <w:numPr>
        <w:numId w:val="5"/>
      </w:numPr>
    </w:pPr>
  </w:style>
  <w:style w:type="paragraph" w:customStyle="1" w:styleId="Textodst1sl">
    <w:name w:val="Text odst.1čísl"/>
    <w:basedOn w:val="Normln"/>
    <w:uiPriority w:val="99"/>
    <w:rsid w:val="000A46CE"/>
    <w:pPr>
      <w:numPr>
        <w:ilvl w:val="1"/>
        <w:numId w:val="9"/>
      </w:numPr>
      <w:tabs>
        <w:tab w:val="left" w:pos="0"/>
        <w:tab w:val="left" w:pos="284"/>
      </w:tabs>
      <w:spacing w:before="80"/>
      <w:outlineLvl w:val="1"/>
    </w:pPr>
    <w:rPr>
      <w:rFonts w:ascii="Arial" w:eastAsiaTheme="minorEastAsia" w:hAnsi="Arial"/>
      <w:sz w:val="22"/>
      <w:szCs w:val="20"/>
      <w:lang w:val="cs-CZ" w:eastAsia="cs-CZ"/>
    </w:rPr>
  </w:style>
  <w:style w:type="character" w:customStyle="1" w:styleId="OdstavecseseznamemChar">
    <w:name w:val="Odstavec se seznamem Char"/>
    <w:link w:val="Odstavecseseznamem"/>
    <w:uiPriority w:val="34"/>
    <w:locked/>
    <w:rsid w:val="00287C5C"/>
    <w:rPr>
      <w:rFonts w:ascii="Verdana" w:hAnsi="Verdana"/>
      <w:sz w:val="18"/>
      <w:szCs w:val="24"/>
      <w:lang w:val="en-US" w:eastAsia="en-US"/>
    </w:rPr>
  </w:style>
  <w:style w:type="paragraph" w:customStyle="1" w:styleId="Parnadpis">
    <w:name w:val="Par_nadpis"/>
    <w:basedOn w:val="Normln"/>
    <w:rsid w:val="00A73B1F"/>
    <w:pPr>
      <w:numPr>
        <w:numId w:val="13"/>
      </w:numPr>
      <w:spacing w:before="240" w:after="80"/>
    </w:pPr>
    <w:rPr>
      <w:rFonts w:ascii="Arial" w:eastAsiaTheme="minorEastAsia" w:hAnsi="Arial" w:cs="Arial"/>
      <w:b/>
      <w:bCs/>
      <w:smallCaps/>
      <w:sz w:val="28"/>
      <w:szCs w:val="28"/>
      <w:lang w:val="cs-CZ" w:eastAsia="cs-CZ"/>
    </w:rPr>
  </w:style>
  <w:style w:type="paragraph" w:customStyle="1" w:styleId="Parodstavec">
    <w:name w:val="Par_odstavec"/>
    <w:basedOn w:val="Normln"/>
    <w:rsid w:val="00A73B1F"/>
    <w:pPr>
      <w:numPr>
        <w:ilvl w:val="1"/>
        <w:numId w:val="13"/>
      </w:numPr>
      <w:spacing w:before="120" w:after="80"/>
    </w:pPr>
    <w:rPr>
      <w:rFonts w:ascii="Arial" w:eastAsiaTheme="minorEastAsia" w:hAnsi="Arial" w:cs="Arial"/>
      <w:sz w:val="20"/>
      <w:szCs w:val="20"/>
      <w:lang w:val="cs-CZ" w:eastAsia="cs-CZ"/>
    </w:rPr>
  </w:style>
  <w:style w:type="numbering" w:customStyle="1" w:styleId="Cislovaniparagrafu">
    <w:name w:val="Cislovani_paragrafu"/>
    <w:rsid w:val="00A73B1F"/>
    <w:pPr>
      <w:numPr>
        <w:numId w:val="12"/>
      </w:numPr>
    </w:pPr>
  </w:style>
  <w:style w:type="character" w:customStyle="1" w:styleId="TextbublinyChar">
    <w:name w:val="Text bubliny Char"/>
    <w:basedOn w:val="Standardnpsmoodstavce"/>
    <w:link w:val="Textbubliny"/>
    <w:uiPriority w:val="99"/>
    <w:semiHidden/>
    <w:locked/>
    <w:rsid w:val="00A73B1F"/>
    <w:rPr>
      <w:rFonts w:ascii="Tahoma" w:hAnsi="Tahoma" w:cs="Tahoma"/>
      <w:sz w:val="16"/>
      <w:szCs w:val="16"/>
      <w:lang w:val="en-US" w:eastAsia="en-US"/>
    </w:rPr>
  </w:style>
  <w:style w:type="paragraph" w:customStyle="1" w:styleId="Standardodstavecslovan">
    <w:name w:val="Standard_odstavec_číslovaný"/>
    <w:basedOn w:val="Normln"/>
    <w:rsid w:val="00A73B1F"/>
    <w:pPr>
      <w:numPr>
        <w:numId w:val="14"/>
      </w:numPr>
      <w:spacing w:before="120" w:after="60"/>
      <w:jc w:val="both"/>
    </w:pPr>
    <w:rPr>
      <w:rFonts w:ascii="Arial" w:eastAsiaTheme="minorEastAsia" w:hAnsi="Arial"/>
      <w:kern w:val="22"/>
      <w:sz w:val="20"/>
      <w:lang w:val="cs-CZ" w:eastAsia="cs-CZ"/>
    </w:rPr>
  </w:style>
  <w:style w:type="paragraph" w:customStyle="1" w:styleId="Clanek11">
    <w:name w:val="Clanek 1.1"/>
    <w:basedOn w:val="Nadpis2"/>
    <w:link w:val="Clanek11Char"/>
    <w:qFormat/>
    <w:rsid w:val="00A73B1F"/>
    <w:pPr>
      <w:keepNext w:val="0"/>
      <w:widowControl w:val="0"/>
      <w:numPr>
        <w:ilvl w:val="0"/>
        <w:numId w:val="0"/>
      </w:numPr>
      <w:tabs>
        <w:tab w:val="num" w:pos="567"/>
      </w:tabs>
      <w:spacing w:before="120" w:after="120" w:line="259" w:lineRule="auto"/>
      <w:ind w:left="567" w:hanging="567"/>
    </w:pPr>
    <w:rPr>
      <w:rFonts w:ascii="Times New Roman" w:eastAsiaTheme="minorEastAsia" w:hAnsi="Times New Roman"/>
      <w:b w:val="0"/>
      <w:bCs/>
      <w:color w:val="auto"/>
      <w:kern w:val="0"/>
      <w:sz w:val="22"/>
      <w:szCs w:val="28"/>
      <w:lang w:val="cs-CZ"/>
    </w:rPr>
  </w:style>
  <w:style w:type="paragraph" w:customStyle="1" w:styleId="Claneka">
    <w:name w:val="Clanek (a)"/>
    <w:basedOn w:val="Normln"/>
    <w:qFormat/>
    <w:rsid w:val="00A73B1F"/>
    <w:pPr>
      <w:keepLines/>
      <w:widowControl w:val="0"/>
      <w:tabs>
        <w:tab w:val="num" w:pos="992"/>
      </w:tabs>
      <w:spacing w:after="160" w:line="259" w:lineRule="auto"/>
      <w:ind w:left="992" w:hanging="425"/>
    </w:pPr>
    <w:rPr>
      <w:rFonts w:asciiTheme="minorHAnsi" w:eastAsiaTheme="minorEastAsia" w:hAnsiTheme="minorHAnsi"/>
      <w:sz w:val="22"/>
      <w:szCs w:val="22"/>
      <w:lang w:val="cs-CZ"/>
    </w:rPr>
  </w:style>
  <w:style w:type="paragraph" w:customStyle="1" w:styleId="Claneki">
    <w:name w:val="Clanek (i)"/>
    <w:basedOn w:val="Normln"/>
    <w:qFormat/>
    <w:rsid w:val="00A73B1F"/>
    <w:pPr>
      <w:keepNext/>
      <w:tabs>
        <w:tab w:val="num" w:pos="1004"/>
        <w:tab w:val="num" w:pos="1418"/>
      </w:tabs>
      <w:spacing w:after="160" w:line="259" w:lineRule="auto"/>
      <w:ind w:left="1004" w:hanging="720"/>
    </w:pPr>
    <w:rPr>
      <w:rFonts w:asciiTheme="minorHAnsi" w:eastAsiaTheme="minorEastAsia" w:hAnsiTheme="minorHAnsi"/>
      <w:color w:val="000000"/>
      <w:sz w:val="22"/>
      <w:szCs w:val="22"/>
      <w:lang w:val="cs-CZ"/>
    </w:rPr>
  </w:style>
  <w:style w:type="character" w:customStyle="1" w:styleId="Clanek11Char">
    <w:name w:val="Clanek 1.1 Char"/>
    <w:link w:val="Clanek11"/>
    <w:locked/>
    <w:rsid w:val="00A73B1F"/>
    <w:rPr>
      <w:rFonts w:eastAsiaTheme="minorEastAsia" w:cs="Arial"/>
      <w:bCs/>
      <w:iCs/>
      <w:sz w:val="22"/>
      <w:szCs w:val="28"/>
      <w:lang w:eastAsia="en-US"/>
    </w:rPr>
  </w:style>
  <w:style w:type="paragraph" w:customStyle="1" w:styleId="Tuntext">
    <w:name w:val="Tučný text"/>
    <w:basedOn w:val="Normln"/>
    <w:qFormat/>
    <w:rsid w:val="00F46581"/>
    <w:pPr>
      <w:spacing w:before="600" w:after="120" w:line="276" w:lineRule="auto"/>
      <w:jc w:val="both"/>
    </w:pPr>
    <w:rPr>
      <w:rFonts w:ascii="Segoe UI" w:hAnsi="Segoe UI"/>
      <w:b/>
      <w:sz w:val="20"/>
      <w:szCs w:val="20"/>
      <w:lang w:val="cs-CZ" w:eastAsia="cs-CZ"/>
    </w:rPr>
  </w:style>
  <w:style w:type="paragraph" w:customStyle="1" w:styleId="Podtitul11">
    <w:name w:val="Podtitul 1.1"/>
    <w:basedOn w:val="Nadpis2"/>
    <w:link w:val="Podtitul11Char"/>
    <w:qFormat/>
    <w:rsid w:val="00F46581"/>
    <w:pPr>
      <w:keepNext w:val="0"/>
      <w:numPr>
        <w:ilvl w:val="0"/>
        <w:numId w:val="0"/>
      </w:numPr>
      <w:spacing w:before="120" w:after="120" w:line="288" w:lineRule="auto"/>
      <w:ind w:left="576" w:hanging="576"/>
      <w:jc w:val="both"/>
    </w:pPr>
    <w:rPr>
      <w:rFonts w:ascii="Segoe UI" w:hAnsi="Segoe UI" w:cs="Times New Roman"/>
      <w:b w:val="0"/>
      <w:iCs w:val="0"/>
      <w:color w:val="auto"/>
      <w:kern w:val="0"/>
      <w:sz w:val="20"/>
      <w:szCs w:val="20"/>
      <w:lang w:val="cs-CZ" w:eastAsia="cs-CZ"/>
    </w:rPr>
  </w:style>
  <w:style w:type="character" w:customStyle="1" w:styleId="Podtitul11Char">
    <w:name w:val="Podtitul 1.1 Char"/>
    <w:link w:val="Podtitul11"/>
    <w:rsid w:val="00F46581"/>
    <w:rPr>
      <w:rFonts w:ascii="Segoe UI" w:hAnsi="Segoe UI"/>
    </w:rPr>
  </w:style>
  <w:style w:type="table" w:customStyle="1" w:styleId="TableGridLight1">
    <w:name w:val="Table Grid Light1"/>
    <w:basedOn w:val="Normlntabulka"/>
    <w:uiPriority w:val="40"/>
    <w:rsid w:val="00F4658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odytextChar">
    <w:name w:val="Body text Char"/>
    <w:link w:val="BodyText1"/>
    <w:locked/>
    <w:rsid w:val="0069193B"/>
    <w:rPr>
      <w:rFonts w:ascii="Verdana" w:hAnsi="Verdana"/>
      <w:color w:val="000000"/>
      <w:sz w:val="18"/>
      <w:szCs w:val="48"/>
      <w:lang w:eastAsia="en-US"/>
    </w:rPr>
  </w:style>
  <w:style w:type="table" w:customStyle="1" w:styleId="PlainTable21">
    <w:name w:val="Plain Table 21"/>
    <w:basedOn w:val="Normlntabulka"/>
    <w:uiPriority w:val="42"/>
    <w:rsid w:val="0077209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Sledovanodkaz">
    <w:name w:val="FollowedHyperlink"/>
    <w:basedOn w:val="Standardnpsmoodstavce"/>
    <w:semiHidden/>
    <w:unhideWhenUsed/>
    <w:rsid w:val="009D3C8B"/>
    <w:rPr>
      <w:color w:val="800080" w:themeColor="followedHyperlink"/>
      <w:u w:val="single"/>
    </w:rPr>
  </w:style>
  <w:style w:type="table" w:customStyle="1" w:styleId="TableGridLight10">
    <w:name w:val="Table Grid Light1"/>
    <w:basedOn w:val="Normlntabulka"/>
    <w:uiPriority w:val="40"/>
    <w:rsid w:val="00ED20A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210">
    <w:name w:val="Plain Table 21"/>
    <w:basedOn w:val="Normlntabulka"/>
    <w:uiPriority w:val="42"/>
    <w:rsid w:val="00ED20A7"/>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60266">
      <w:bodyDiv w:val="1"/>
      <w:marLeft w:val="0"/>
      <w:marRight w:val="0"/>
      <w:marTop w:val="0"/>
      <w:marBottom w:val="0"/>
      <w:divBdr>
        <w:top w:val="none" w:sz="0" w:space="0" w:color="auto"/>
        <w:left w:val="none" w:sz="0" w:space="0" w:color="auto"/>
        <w:bottom w:val="none" w:sz="0" w:space="0" w:color="auto"/>
        <w:right w:val="none" w:sz="0" w:space="0" w:color="auto"/>
      </w:divBdr>
    </w:div>
    <w:div w:id="105975815">
      <w:bodyDiv w:val="1"/>
      <w:marLeft w:val="0"/>
      <w:marRight w:val="0"/>
      <w:marTop w:val="0"/>
      <w:marBottom w:val="0"/>
      <w:divBdr>
        <w:top w:val="none" w:sz="0" w:space="0" w:color="auto"/>
        <w:left w:val="none" w:sz="0" w:space="0" w:color="auto"/>
        <w:bottom w:val="none" w:sz="0" w:space="0" w:color="auto"/>
        <w:right w:val="none" w:sz="0" w:space="0" w:color="auto"/>
      </w:divBdr>
    </w:div>
    <w:div w:id="124937059">
      <w:bodyDiv w:val="1"/>
      <w:marLeft w:val="0"/>
      <w:marRight w:val="0"/>
      <w:marTop w:val="0"/>
      <w:marBottom w:val="0"/>
      <w:divBdr>
        <w:top w:val="none" w:sz="0" w:space="0" w:color="auto"/>
        <w:left w:val="none" w:sz="0" w:space="0" w:color="auto"/>
        <w:bottom w:val="none" w:sz="0" w:space="0" w:color="auto"/>
        <w:right w:val="none" w:sz="0" w:space="0" w:color="auto"/>
      </w:divBdr>
    </w:div>
    <w:div w:id="220410861">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33952875">
      <w:bodyDiv w:val="1"/>
      <w:marLeft w:val="0"/>
      <w:marRight w:val="0"/>
      <w:marTop w:val="0"/>
      <w:marBottom w:val="0"/>
      <w:divBdr>
        <w:top w:val="none" w:sz="0" w:space="0" w:color="auto"/>
        <w:left w:val="none" w:sz="0" w:space="0" w:color="auto"/>
        <w:bottom w:val="none" w:sz="0" w:space="0" w:color="auto"/>
        <w:right w:val="none" w:sz="0" w:space="0" w:color="auto"/>
      </w:divBdr>
    </w:div>
    <w:div w:id="637227285">
      <w:bodyDiv w:val="1"/>
      <w:marLeft w:val="0"/>
      <w:marRight w:val="0"/>
      <w:marTop w:val="0"/>
      <w:marBottom w:val="0"/>
      <w:divBdr>
        <w:top w:val="none" w:sz="0" w:space="0" w:color="auto"/>
        <w:left w:val="none" w:sz="0" w:space="0" w:color="auto"/>
        <w:bottom w:val="none" w:sz="0" w:space="0" w:color="auto"/>
        <w:right w:val="none" w:sz="0" w:space="0" w:color="auto"/>
      </w:divBdr>
    </w:div>
    <w:div w:id="1083182639">
      <w:bodyDiv w:val="1"/>
      <w:marLeft w:val="0"/>
      <w:marRight w:val="0"/>
      <w:marTop w:val="0"/>
      <w:marBottom w:val="0"/>
      <w:divBdr>
        <w:top w:val="none" w:sz="0" w:space="0" w:color="auto"/>
        <w:left w:val="none" w:sz="0" w:space="0" w:color="auto"/>
        <w:bottom w:val="none" w:sz="0" w:space="0" w:color="auto"/>
        <w:right w:val="none" w:sz="0" w:space="0" w:color="auto"/>
      </w:divBdr>
    </w:div>
    <w:div w:id="1094939190">
      <w:bodyDiv w:val="1"/>
      <w:marLeft w:val="0"/>
      <w:marRight w:val="0"/>
      <w:marTop w:val="0"/>
      <w:marBottom w:val="0"/>
      <w:divBdr>
        <w:top w:val="none" w:sz="0" w:space="0" w:color="auto"/>
        <w:left w:val="none" w:sz="0" w:space="0" w:color="auto"/>
        <w:bottom w:val="none" w:sz="0" w:space="0" w:color="auto"/>
        <w:right w:val="none" w:sz="0" w:space="0" w:color="auto"/>
      </w:divBdr>
      <w:divsChild>
        <w:div w:id="399332238">
          <w:marLeft w:val="0"/>
          <w:marRight w:val="0"/>
          <w:marTop w:val="0"/>
          <w:marBottom w:val="0"/>
          <w:divBdr>
            <w:top w:val="none" w:sz="0" w:space="0" w:color="auto"/>
            <w:left w:val="none" w:sz="0" w:space="0" w:color="auto"/>
            <w:bottom w:val="none" w:sz="0" w:space="0" w:color="auto"/>
            <w:right w:val="none" w:sz="0" w:space="0" w:color="auto"/>
          </w:divBdr>
        </w:div>
      </w:divsChild>
    </w:div>
    <w:div w:id="189650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zanta@nemjil.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3EC8B8390AE36848821D539779D3D8DF" ma:contentTypeVersion="1" ma:contentTypeDescription="Create a new document." ma:contentTypeScope="" ma:versionID="404df447ce79a9c78eb83f5e3012a664">
  <xsd:schema xmlns:xsd="http://www.w3.org/2001/XMLSchema" xmlns:xs="http://www.w3.org/2001/XMLSchema" xmlns:p="http://schemas.microsoft.com/office/2006/metadata/properties" xmlns:ns2="e4b95afa-2213-4486-8c1e-3596e478df32" targetNamespace="http://schemas.microsoft.com/office/2006/metadata/properties" ma:root="true" ma:fieldsID="389fef05a08950a3a2b30ccadfa1918e" ns2:_="">
    <xsd:import namespace="e4b95afa-2213-4486-8c1e-3596e478df3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95afa-2213-4486-8c1e-3596e478df3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e4b95afa-2213-4486-8c1e-3596e478df32">URMEMWNRR2T3-77-95</_dlc_DocId>
    <_dlc_DocIdUrl xmlns="e4b95afa-2213-4486-8c1e-3596e478df32">
      <Url>https://cz.deloitteresources.com/functions/tax/_layouts/15/DocIdRedir.aspx?ID=URMEMWNRR2T3-77-95</Url>
      <Description>URMEMWNRR2T3-77-95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8A2BB-5EBA-45D4-BC2B-3EAC13EF6123}">
  <ds:schemaRefs>
    <ds:schemaRef ds:uri="http://schemas.microsoft.com/sharepoint/events"/>
  </ds:schemaRefs>
</ds:datastoreItem>
</file>

<file path=customXml/itemProps2.xml><?xml version="1.0" encoding="utf-8"?>
<ds:datastoreItem xmlns:ds="http://schemas.openxmlformats.org/officeDocument/2006/customXml" ds:itemID="{01AFC3DB-04C5-447D-8F18-C974E2FCE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b95afa-2213-4486-8c1e-3596e478df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F1620E-CC1C-4C37-8D2E-4B809AC55CEA}">
  <ds:schemaRefs>
    <ds:schemaRef ds:uri="http://www.w3.org/XML/1998/namespace"/>
    <ds:schemaRef ds:uri="http://purl.org/dc/elements/1.1/"/>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purl.org/dc/dcmitype/"/>
    <ds:schemaRef ds:uri="http://schemas.microsoft.com/office/infopath/2007/PartnerControls"/>
    <ds:schemaRef ds:uri="e4b95afa-2213-4486-8c1e-3596e478df32"/>
  </ds:schemaRefs>
</ds:datastoreItem>
</file>

<file path=customXml/itemProps4.xml><?xml version="1.0" encoding="utf-8"?>
<ds:datastoreItem xmlns:ds="http://schemas.openxmlformats.org/officeDocument/2006/customXml" ds:itemID="{65ACD34E-7853-48FE-892A-9C9572FCF0D5}">
  <ds:schemaRefs>
    <ds:schemaRef ds:uri="http://schemas.microsoft.com/sharepoint/v3/contenttype/forms"/>
  </ds:schemaRefs>
</ds:datastoreItem>
</file>

<file path=customXml/itemProps5.xml><?xml version="1.0" encoding="utf-8"?>
<ds:datastoreItem xmlns:ds="http://schemas.openxmlformats.org/officeDocument/2006/customXml" ds:itemID="{3A88268B-DB84-4B56-999F-1640C3AAB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18</Pages>
  <Words>6543</Words>
  <Characters>39894</Characters>
  <Application>Microsoft Office Word</Application>
  <DocSecurity>0</DocSecurity>
  <Lines>949</Lines>
  <Paragraphs>546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MS</cp:lastModifiedBy>
  <cp:revision>5</cp:revision>
  <cp:lastPrinted>2013-12-17T15:39:00Z</cp:lastPrinted>
  <dcterms:created xsi:type="dcterms:W3CDTF">2019-02-22T08:35:00Z</dcterms:created>
  <dcterms:modified xsi:type="dcterms:W3CDTF">2019-03-08T17:28:00Z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0x0101003EC8B8390AE36848821D539779D3D8DF</vt:lpwstr>
  </property>
  <property fmtid="{D5CDD505-2E9C-101B-9397-08002B2CF9AE}" pid="3" name="_dlc_DocIdItemGuid">
    <vt:lpwstr>41ee4c46-1310-4801-9a3a-8cff77a45474</vt:lpwstr>
  </property>
</Properties>
</file>